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89D" w:rsidRPr="00C744CE" w:rsidRDefault="00BE289D" w:rsidP="00BE289D">
      <w:pPr>
        <w:pStyle w:val="Nadpis2"/>
      </w:pPr>
      <w:r w:rsidRPr="00C744CE">
        <w:t>SMLOUVA  O  DÍLO</w:t>
      </w:r>
    </w:p>
    <w:p w:rsidR="00BE289D" w:rsidRPr="00C744CE" w:rsidRDefault="00BE289D" w:rsidP="00BE289D">
      <w:pPr>
        <w:jc w:val="center"/>
        <w:rPr>
          <w:rFonts w:ascii="Arial" w:hAnsi="Arial" w:cs="Arial"/>
          <w:b/>
          <w:i/>
        </w:rPr>
      </w:pPr>
      <w:r w:rsidRPr="00C744CE">
        <w:rPr>
          <w:rFonts w:ascii="Arial" w:hAnsi="Arial" w:cs="Arial"/>
          <w:b/>
          <w:i/>
        </w:rPr>
        <w:t>uzavřená v souladu s ustanovením § 2586 a násl. občanského zákoníku (zák. č. 89/2012 Sb.)</w:t>
      </w:r>
    </w:p>
    <w:p w:rsidR="00BE289D" w:rsidRPr="00C744CE" w:rsidRDefault="00BE289D" w:rsidP="00BE289D">
      <w:pPr>
        <w:jc w:val="center"/>
        <w:rPr>
          <w:rFonts w:ascii="Arial" w:hAnsi="Arial" w:cs="Arial"/>
          <w:b/>
          <w:sz w:val="24"/>
        </w:rPr>
      </w:pPr>
    </w:p>
    <w:p w:rsidR="00BE289D" w:rsidRPr="00C744CE" w:rsidRDefault="00BE289D" w:rsidP="00BE289D">
      <w:pPr>
        <w:jc w:val="both"/>
        <w:rPr>
          <w:rFonts w:ascii="Arial" w:hAnsi="Arial" w:cs="Arial"/>
          <w:sz w:val="24"/>
        </w:rPr>
      </w:pPr>
    </w:p>
    <w:p w:rsidR="00D27DEC" w:rsidRPr="00C744CE" w:rsidRDefault="00BE289D" w:rsidP="00C744CE">
      <w:pPr>
        <w:pStyle w:val="Odstavecseseznamem"/>
        <w:numPr>
          <w:ilvl w:val="0"/>
          <w:numId w:val="1"/>
        </w:numPr>
        <w:tabs>
          <w:tab w:val="left" w:pos="426"/>
        </w:tabs>
        <w:jc w:val="center"/>
        <w:rPr>
          <w:rFonts w:ascii="Arial" w:hAnsi="Arial" w:cs="Arial"/>
          <w:b/>
          <w:sz w:val="24"/>
        </w:rPr>
      </w:pPr>
      <w:r w:rsidRPr="00C744CE">
        <w:rPr>
          <w:rFonts w:ascii="Arial" w:hAnsi="Arial" w:cs="Arial"/>
          <w:b/>
          <w:sz w:val="24"/>
        </w:rPr>
        <w:t>SMLUVNÍ STRANY</w:t>
      </w:r>
    </w:p>
    <w:p w:rsidR="00D27DEC" w:rsidRPr="00C744CE" w:rsidRDefault="00D27DEC" w:rsidP="00D27DEC">
      <w:pPr>
        <w:tabs>
          <w:tab w:val="left" w:pos="426"/>
        </w:tabs>
        <w:jc w:val="both"/>
        <w:rPr>
          <w:rFonts w:ascii="Arial" w:hAnsi="Arial" w:cs="Arial"/>
          <w:b/>
          <w:sz w:val="24"/>
        </w:rPr>
      </w:pPr>
    </w:p>
    <w:p w:rsidR="00BE289D" w:rsidRPr="00C744CE" w:rsidRDefault="00BE289D" w:rsidP="00D27DEC">
      <w:pPr>
        <w:tabs>
          <w:tab w:val="left" w:pos="426"/>
        </w:tabs>
        <w:jc w:val="both"/>
        <w:rPr>
          <w:rFonts w:ascii="Arial" w:hAnsi="Arial" w:cs="Arial"/>
          <w:b/>
          <w:sz w:val="24"/>
        </w:rPr>
      </w:pPr>
      <w:r w:rsidRPr="00C744CE">
        <w:rPr>
          <w:rFonts w:ascii="Arial" w:hAnsi="Arial" w:cs="Arial"/>
          <w:b/>
          <w:sz w:val="24"/>
        </w:rPr>
        <w:t>Objednatel:</w:t>
      </w:r>
      <w:r w:rsidRPr="00C744CE">
        <w:rPr>
          <w:rFonts w:ascii="Arial" w:hAnsi="Arial" w:cs="Arial"/>
          <w:b/>
          <w:sz w:val="24"/>
        </w:rPr>
        <w:tab/>
      </w:r>
    </w:p>
    <w:p w:rsidR="00BE289D" w:rsidRPr="00C744CE" w:rsidRDefault="00BE289D" w:rsidP="00BE289D">
      <w:pPr>
        <w:keepNext/>
        <w:tabs>
          <w:tab w:val="left" w:pos="1843"/>
          <w:tab w:val="left" w:pos="2127"/>
        </w:tabs>
        <w:jc w:val="both"/>
        <w:outlineLvl w:val="0"/>
        <w:rPr>
          <w:rFonts w:ascii="Arial" w:hAnsi="Arial" w:cs="Arial"/>
          <w:sz w:val="22"/>
        </w:rPr>
      </w:pPr>
      <w:r w:rsidRPr="00C744CE">
        <w:rPr>
          <w:rFonts w:ascii="Arial" w:hAnsi="Arial" w:cs="Arial"/>
          <w:b/>
          <w:bCs/>
          <w:sz w:val="22"/>
        </w:rPr>
        <w:t>Kraj Vysočina</w:t>
      </w:r>
    </w:p>
    <w:p w:rsidR="00BE289D" w:rsidRPr="00C744CE" w:rsidRDefault="00BE289D" w:rsidP="00BE289D">
      <w:pPr>
        <w:keepNext/>
        <w:tabs>
          <w:tab w:val="left" w:pos="1843"/>
          <w:tab w:val="left" w:pos="2127"/>
        </w:tabs>
        <w:jc w:val="both"/>
        <w:outlineLvl w:val="0"/>
        <w:rPr>
          <w:rFonts w:ascii="Arial" w:hAnsi="Arial" w:cs="Arial"/>
          <w:sz w:val="22"/>
        </w:rPr>
      </w:pPr>
      <w:r w:rsidRPr="00C744CE">
        <w:rPr>
          <w:rFonts w:ascii="Arial" w:hAnsi="Arial" w:cs="Arial"/>
          <w:sz w:val="22"/>
        </w:rPr>
        <w:t>Adresa:</w:t>
      </w:r>
      <w:r w:rsidRPr="00C744CE">
        <w:rPr>
          <w:rFonts w:ascii="Arial" w:hAnsi="Arial" w:cs="Arial"/>
          <w:sz w:val="22"/>
        </w:rPr>
        <w:tab/>
      </w:r>
      <w:r w:rsidR="00E92603" w:rsidRPr="00C744CE">
        <w:rPr>
          <w:rFonts w:ascii="Arial" w:hAnsi="Arial" w:cs="Arial"/>
          <w:sz w:val="22"/>
        </w:rPr>
        <w:tab/>
      </w:r>
      <w:r w:rsidR="00E92603" w:rsidRPr="00C744CE">
        <w:rPr>
          <w:rFonts w:ascii="Arial" w:hAnsi="Arial" w:cs="Arial"/>
          <w:sz w:val="22"/>
        </w:rPr>
        <w:tab/>
      </w:r>
      <w:r w:rsidRPr="00C744CE">
        <w:rPr>
          <w:rFonts w:ascii="Arial" w:hAnsi="Arial" w:cs="Arial"/>
          <w:sz w:val="22"/>
        </w:rPr>
        <w:t>Žižkova 1882/57</w:t>
      </w:r>
      <w:r w:rsidR="00580A38" w:rsidRPr="00C744CE">
        <w:rPr>
          <w:rFonts w:ascii="Arial" w:hAnsi="Arial" w:cs="Arial"/>
          <w:sz w:val="22"/>
        </w:rPr>
        <w:t>, 586 01 Jihlava</w:t>
      </w:r>
    </w:p>
    <w:p w:rsidR="00BE289D" w:rsidRPr="00C744CE" w:rsidRDefault="00BE289D" w:rsidP="00BE289D">
      <w:pPr>
        <w:keepNext/>
        <w:tabs>
          <w:tab w:val="left" w:pos="1843"/>
          <w:tab w:val="left" w:pos="2127"/>
        </w:tabs>
        <w:jc w:val="both"/>
        <w:outlineLvl w:val="0"/>
        <w:rPr>
          <w:rFonts w:ascii="Arial" w:hAnsi="Arial" w:cs="Arial"/>
          <w:sz w:val="22"/>
        </w:rPr>
      </w:pPr>
      <w:r w:rsidRPr="00C744CE">
        <w:rPr>
          <w:rFonts w:ascii="Arial" w:hAnsi="Arial" w:cs="Arial"/>
          <w:sz w:val="22"/>
        </w:rPr>
        <w:t>Zasto</w:t>
      </w:r>
      <w:r w:rsidR="00E92603" w:rsidRPr="00C744CE">
        <w:rPr>
          <w:rFonts w:ascii="Arial" w:hAnsi="Arial" w:cs="Arial"/>
          <w:sz w:val="22"/>
        </w:rPr>
        <w:t>upený</w:t>
      </w:r>
      <w:r w:rsidRPr="00C744CE">
        <w:rPr>
          <w:rFonts w:ascii="Arial" w:hAnsi="Arial" w:cs="Arial"/>
          <w:sz w:val="22"/>
        </w:rPr>
        <w:t>:</w:t>
      </w:r>
      <w:r w:rsidRPr="00C744CE">
        <w:rPr>
          <w:rFonts w:ascii="Arial" w:hAnsi="Arial" w:cs="Arial"/>
          <w:sz w:val="22"/>
        </w:rPr>
        <w:tab/>
      </w:r>
      <w:r w:rsidR="00580A38" w:rsidRPr="00C744CE">
        <w:rPr>
          <w:rFonts w:ascii="Arial" w:hAnsi="Arial" w:cs="Arial"/>
          <w:sz w:val="22"/>
        </w:rPr>
        <w:tab/>
      </w:r>
      <w:r w:rsidR="00580A38" w:rsidRPr="00C744CE">
        <w:rPr>
          <w:rFonts w:ascii="Arial" w:hAnsi="Arial" w:cs="Arial"/>
          <w:sz w:val="22"/>
        </w:rPr>
        <w:tab/>
        <w:t xml:space="preserve">Mgr. Vítězslavem </w:t>
      </w:r>
      <w:proofErr w:type="spellStart"/>
      <w:r w:rsidR="00580A38" w:rsidRPr="00C744CE">
        <w:rPr>
          <w:rFonts w:ascii="Arial" w:hAnsi="Arial" w:cs="Arial"/>
          <w:sz w:val="22"/>
        </w:rPr>
        <w:t>Schrekem</w:t>
      </w:r>
      <w:proofErr w:type="spellEnd"/>
      <w:r w:rsidR="00580A38" w:rsidRPr="00C744CE">
        <w:rPr>
          <w:rFonts w:ascii="Arial" w:hAnsi="Arial" w:cs="Arial"/>
          <w:sz w:val="22"/>
        </w:rPr>
        <w:t>, MBA, hejtmanem</w:t>
      </w:r>
    </w:p>
    <w:p w:rsidR="00580A38" w:rsidRPr="00C744CE" w:rsidRDefault="00580A38" w:rsidP="00580A38">
      <w:pPr>
        <w:keepNext/>
        <w:tabs>
          <w:tab w:val="left" w:pos="1843"/>
          <w:tab w:val="left" w:pos="2127"/>
        </w:tabs>
        <w:jc w:val="both"/>
        <w:outlineLvl w:val="0"/>
        <w:rPr>
          <w:rFonts w:ascii="Arial" w:hAnsi="Arial" w:cs="Arial"/>
          <w:sz w:val="22"/>
        </w:rPr>
      </w:pPr>
      <w:r w:rsidRPr="00C744CE">
        <w:rPr>
          <w:rFonts w:ascii="Arial" w:hAnsi="Arial" w:cs="Arial"/>
          <w:sz w:val="22"/>
        </w:rPr>
        <w:t>IČO</w:t>
      </w:r>
      <w:r w:rsidRPr="00C744CE">
        <w:rPr>
          <w:rFonts w:ascii="Arial" w:hAnsi="Arial" w:cs="Arial"/>
          <w:sz w:val="22"/>
        </w:rPr>
        <w:tab/>
      </w:r>
      <w:r w:rsidRPr="00C744CE">
        <w:rPr>
          <w:rFonts w:ascii="Arial" w:hAnsi="Arial" w:cs="Arial"/>
          <w:sz w:val="22"/>
        </w:rPr>
        <w:tab/>
      </w:r>
      <w:r w:rsidRPr="00C744CE">
        <w:rPr>
          <w:rFonts w:ascii="Arial" w:hAnsi="Arial" w:cs="Arial"/>
          <w:sz w:val="22"/>
        </w:rPr>
        <w:tab/>
        <w:t>70890749</w:t>
      </w:r>
    </w:p>
    <w:p w:rsidR="00580A38" w:rsidRPr="00C744CE" w:rsidRDefault="00580A38" w:rsidP="00580A38">
      <w:pPr>
        <w:keepNext/>
        <w:tabs>
          <w:tab w:val="left" w:pos="1843"/>
          <w:tab w:val="left" w:pos="2127"/>
        </w:tabs>
        <w:jc w:val="both"/>
        <w:outlineLvl w:val="0"/>
        <w:rPr>
          <w:rFonts w:ascii="Arial" w:hAnsi="Arial" w:cs="Arial"/>
          <w:sz w:val="22"/>
        </w:rPr>
      </w:pPr>
      <w:r w:rsidRPr="00C744CE">
        <w:rPr>
          <w:rFonts w:ascii="Arial" w:hAnsi="Arial" w:cs="Arial"/>
          <w:sz w:val="22"/>
        </w:rPr>
        <w:t>DIČ</w:t>
      </w:r>
      <w:r w:rsidRPr="00C744CE">
        <w:rPr>
          <w:rFonts w:ascii="Arial" w:hAnsi="Arial" w:cs="Arial"/>
          <w:sz w:val="22"/>
        </w:rPr>
        <w:tab/>
      </w:r>
      <w:r w:rsidRPr="00C744CE">
        <w:rPr>
          <w:rFonts w:ascii="Arial" w:hAnsi="Arial" w:cs="Arial"/>
          <w:sz w:val="22"/>
        </w:rPr>
        <w:tab/>
      </w:r>
      <w:r w:rsidRPr="00C744CE">
        <w:rPr>
          <w:rFonts w:ascii="Arial" w:hAnsi="Arial" w:cs="Arial"/>
          <w:sz w:val="22"/>
        </w:rPr>
        <w:tab/>
        <w:t>CZ70890749</w:t>
      </w:r>
    </w:p>
    <w:p w:rsidR="00E92603" w:rsidRPr="00C744CE" w:rsidRDefault="00E92603" w:rsidP="00E92603">
      <w:pPr>
        <w:jc w:val="both"/>
        <w:rPr>
          <w:rFonts w:ascii="Arial" w:hAnsi="Arial" w:cs="Arial"/>
          <w:sz w:val="22"/>
        </w:rPr>
      </w:pPr>
      <w:r w:rsidRPr="00C744CE">
        <w:rPr>
          <w:rFonts w:ascii="Arial" w:hAnsi="Arial" w:cs="Arial"/>
          <w:sz w:val="22"/>
        </w:rPr>
        <w:t xml:space="preserve">Osoba oprávněná jednat ve věcech smluvních: </w:t>
      </w:r>
      <w:r w:rsidR="003C2AAF" w:rsidRPr="00C744CE">
        <w:rPr>
          <w:rFonts w:ascii="Arial" w:hAnsi="Arial" w:cs="Arial"/>
          <w:sz w:val="22"/>
        </w:rPr>
        <w:t>Mgr. Vítězslav Schrek, MBA</w:t>
      </w:r>
    </w:p>
    <w:p w:rsidR="00E92603" w:rsidRPr="00C744CE" w:rsidRDefault="00E92603" w:rsidP="00E92603">
      <w:pPr>
        <w:keepNext/>
        <w:tabs>
          <w:tab w:val="left" w:pos="1843"/>
          <w:tab w:val="left" w:pos="2127"/>
        </w:tabs>
        <w:jc w:val="both"/>
        <w:outlineLvl w:val="0"/>
        <w:rPr>
          <w:rFonts w:ascii="Arial" w:hAnsi="Arial" w:cs="Arial"/>
          <w:sz w:val="22"/>
        </w:rPr>
      </w:pPr>
      <w:r w:rsidRPr="00C744CE">
        <w:rPr>
          <w:rFonts w:ascii="Arial" w:hAnsi="Arial" w:cs="Arial"/>
          <w:sz w:val="22"/>
        </w:rPr>
        <w:t xml:space="preserve">Osoba oprávněná jednat ve věcech technických: </w:t>
      </w:r>
      <w:r w:rsidR="003C2AAF" w:rsidRPr="00C744CE">
        <w:rPr>
          <w:rFonts w:ascii="Arial" w:hAnsi="Arial" w:cs="Arial"/>
          <w:sz w:val="22"/>
        </w:rPr>
        <w:t>Petr Jelínek</w:t>
      </w:r>
    </w:p>
    <w:p w:rsidR="00E92603" w:rsidRPr="00C744CE" w:rsidRDefault="00E92603" w:rsidP="00E92603">
      <w:pPr>
        <w:keepNext/>
        <w:tabs>
          <w:tab w:val="left" w:pos="1843"/>
          <w:tab w:val="left" w:pos="2127"/>
        </w:tabs>
        <w:jc w:val="both"/>
        <w:outlineLvl w:val="0"/>
        <w:rPr>
          <w:rFonts w:ascii="Arial" w:hAnsi="Arial" w:cs="Arial"/>
          <w:sz w:val="22"/>
        </w:rPr>
      </w:pPr>
      <w:r w:rsidRPr="00C744CE">
        <w:rPr>
          <w:rFonts w:ascii="Arial" w:hAnsi="Arial" w:cs="Arial"/>
          <w:sz w:val="22"/>
        </w:rPr>
        <w:t>Tel.:</w:t>
      </w:r>
      <w:r w:rsidR="003C2AAF" w:rsidRPr="00C744CE">
        <w:rPr>
          <w:rFonts w:ascii="Arial" w:hAnsi="Arial" w:cs="Arial"/>
          <w:sz w:val="22"/>
        </w:rPr>
        <w:t xml:space="preserve"> </w:t>
      </w:r>
      <w:r w:rsidR="00580A38" w:rsidRPr="00C744CE">
        <w:rPr>
          <w:rFonts w:ascii="Arial" w:hAnsi="Arial" w:cs="Arial"/>
          <w:sz w:val="22"/>
        </w:rPr>
        <w:tab/>
      </w:r>
      <w:r w:rsidR="00580A38" w:rsidRPr="00C744CE">
        <w:rPr>
          <w:rFonts w:ascii="Arial" w:hAnsi="Arial" w:cs="Arial"/>
          <w:sz w:val="22"/>
        </w:rPr>
        <w:tab/>
      </w:r>
      <w:r w:rsidR="00580A38" w:rsidRPr="00C744CE">
        <w:rPr>
          <w:rFonts w:ascii="Arial" w:hAnsi="Arial" w:cs="Arial"/>
          <w:sz w:val="22"/>
        </w:rPr>
        <w:tab/>
      </w:r>
      <w:r w:rsidR="003C2AAF" w:rsidRPr="00C744CE">
        <w:rPr>
          <w:rFonts w:ascii="Arial" w:hAnsi="Arial" w:cs="Arial"/>
          <w:sz w:val="22"/>
        </w:rPr>
        <w:t>724650129</w:t>
      </w:r>
      <w:r w:rsidRPr="00C744CE">
        <w:rPr>
          <w:rFonts w:ascii="Arial" w:hAnsi="Arial" w:cs="Arial"/>
          <w:sz w:val="22"/>
        </w:rPr>
        <w:tab/>
      </w:r>
    </w:p>
    <w:p w:rsidR="00E92603" w:rsidRPr="00C744CE" w:rsidRDefault="00C744CE" w:rsidP="00E92603">
      <w:pPr>
        <w:keepNext/>
        <w:tabs>
          <w:tab w:val="left" w:pos="1843"/>
          <w:tab w:val="left" w:pos="2127"/>
        </w:tabs>
        <w:jc w:val="both"/>
        <w:outlineLvl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</w:t>
      </w:r>
      <w:r w:rsidR="00E92603" w:rsidRPr="00C744CE">
        <w:rPr>
          <w:rFonts w:ascii="Arial" w:hAnsi="Arial" w:cs="Arial"/>
          <w:sz w:val="22"/>
        </w:rPr>
        <w:t>-mail:</w:t>
      </w:r>
      <w:r w:rsidR="003C2AAF" w:rsidRPr="00C744CE">
        <w:rPr>
          <w:rFonts w:ascii="Arial" w:hAnsi="Arial" w:cs="Arial"/>
          <w:sz w:val="22"/>
        </w:rPr>
        <w:t xml:space="preserve"> </w:t>
      </w:r>
      <w:r w:rsidR="00580A38" w:rsidRPr="00C744CE">
        <w:rPr>
          <w:rFonts w:ascii="Arial" w:hAnsi="Arial" w:cs="Arial"/>
          <w:sz w:val="22"/>
        </w:rPr>
        <w:tab/>
      </w:r>
      <w:r w:rsidR="00580A38" w:rsidRPr="00C744CE">
        <w:rPr>
          <w:rFonts w:ascii="Arial" w:hAnsi="Arial" w:cs="Arial"/>
          <w:sz w:val="22"/>
        </w:rPr>
        <w:tab/>
      </w:r>
      <w:r w:rsidR="00580A38" w:rsidRPr="00C744CE">
        <w:rPr>
          <w:rFonts w:ascii="Arial" w:hAnsi="Arial" w:cs="Arial"/>
          <w:sz w:val="22"/>
        </w:rPr>
        <w:tab/>
      </w:r>
      <w:r w:rsidR="003C2AAF" w:rsidRPr="00C744CE">
        <w:rPr>
          <w:rFonts w:ascii="Arial" w:hAnsi="Arial" w:cs="Arial"/>
          <w:sz w:val="22"/>
        </w:rPr>
        <w:t>jelinek.p</w:t>
      </w:r>
      <w:r w:rsidR="00D33AF5" w:rsidRPr="00C744CE">
        <w:rPr>
          <w:rFonts w:ascii="Arial" w:hAnsi="Arial" w:cs="Arial"/>
          <w:sz w:val="22"/>
        </w:rPr>
        <w:t>@</w:t>
      </w:r>
      <w:r w:rsidR="003C2AAF" w:rsidRPr="00C744CE">
        <w:rPr>
          <w:rFonts w:ascii="Arial" w:hAnsi="Arial" w:cs="Arial"/>
          <w:sz w:val="22"/>
        </w:rPr>
        <w:t>kr-vysocina.cz</w:t>
      </w:r>
    </w:p>
    <w:p w:rsidR="00E92603" w:rsidRPr="00C744CE" w:rsidRDefault="00E92603" w:rsidP="00BE289D">
      <w:pPr>
        <w:keepNext/>
        <w:tabs>
          <w:tab w:val="left" w:pos="1843"/>
          <w:tab w:val="left" w:pos="2127"/>
        </w:tabs>
        <w:jc w:val="both"/>
        <w:outlineLvl w:val="0"/>
        <w:rPr>
          <w:rFonts w:ascii="Arial" w:hAnsi="Arial" w:cs="Arial"/>
          <w:sz w:val="22"/>
        </w:rPr>
      </w:pPr>
      <w:r w:rsidRPr="00C744CE">
        <w:rPr>
          <w:rFonts w:ascii="Arial" w:hAnsi="Arial" w:cs="Arial"/>
          <w:sz w:val="22"/>
        </w:rPr>
        <w:t>Bankovní spojení:</w:t>
      </w:r>
      <w:r w:rsidR="003C2AAF" w:rsidRPr="00C744CE">
        <w:rPr>
          <w:rFonts w:ascii="Arial" w:hAnsi="Arial" w:cs="Arial"/>
          <w:sz w:val="22"/>
        </w:rPr>
        <w:t xml:space="preserve"> </w:t>
      </w:r>
      <w:r w:rsidR="00580A38" w:rsidRPr="00C744CE">
        <w:rPr>
          <w:rFonts w:ascii="Arial" w:hAnsi="Arial" w:cs="Arial"/>
          <w:sz w:val="22"/>
        </w:rPr>
        <w:tab/>
      </w:r>
      <w:r w:rsidR="00580A38" w:rsidRPr="00C744CE">
        <w:rPr>
          <w:rFonts w:ascii="Arial" w:hAnsi="Arial" w:cs="Arial"/>
          <w:sz w:val="22"/>
        </w:rPr>
        <w:tab/>
      </w:r>
      <w:r w:rsidR="00580A38" w:rsidRPr="00C744CE">
        <w:rPr>
          <w:rFonts w:ascii="Arial" w:hAnsi="Arial" w:cs="Arial"/>
          <w:sz w:val="22"/>
        </w:rPr>
        <w:tab/>
      </w:r>
      <w:r w:rsidR="003C2AAF" w:rsidRPr="00C744CE">
        <w:rPr>
          <w:rFonts w:ascii="Arial" w:hAnsi="Arial" w:cs="Arial"/>
          <w:sz w:val="22"/>
        </w:rPr>
        <w:t>Komerční banka, a.s.</w:t>
      </w:r>
    </w:p>
    <w:p w:rsidR="00E92603" w:rsidRPr="00C744CE" w:rsidRDefault="00E92603" w:rsidP="00BE289D">
      <w:pPr>
        <w:keepNext/>
        <w:tabs>
          <w:tab w:val="left" w:pos="1843"/>
          <w:tab w:val="left" w:pos="2127"/>
        </w:tabs>
        <w:jc w:val="both"/>
        <w:outlineLvl w:val="0"/>
        <w:rPr>
          <w:rFonts w:ascii="Arial" w:hAnsi="Arial" w:cs="Arial"/>
          <w:sz w:val="22"/>
        </w:rPr>
      </w:pPr>
      <w:r w:rsidRPr="00C744CE">
        <w:rPr>
          <w:rFonts w:ascii="Arial" w:hAnsi="Arial" w:cs="Arial"/>
          <w:sz w:val="22"/>
        </w:rPr>
        <w:t>Číslo účtu:</w:t>
      </w:r>
      <w:r w:rsidR="003C2AAF" w:rsidRPr="00C744CE">
        <w:rPr>
          <w:rFonts w:ascii="Arial" w:hAnsi="Arial" w:cs="Arial"/>
          <w:sz w:val="22"/>
        </w:rPr>
        <w:t xml:space="preserve"> </w:t>
      </w:r>
      <w:r w:rsidR="00580A38" w:rsidRPr="00C744CE">
        <w:rPr>
          <w:rFonts w:ascii="Arial" w:hAnsi="Arial" w:cs="Arial"/>
          <w:sz w:val="22"/>
        </w:rPr>
        <w:tab/>
      </w:r>
      <w:r w:rsidR="00580A38" w:rsidRPr="00C744CE">
        <w:rPr>
          <w:rFonts w:ascii="Arial" w:hAnsi="Arial" w:cs="Arial"/>
          <w:sz w:val="22"/>
        </w:rPr>
        <w:tab/>
      </w:r>
      <w:r w:rsidR="00580A38" w:rsidRPr="00C744CE">
        <w:rPr>
          <w:rFonts w:ascii="Arial" w:hAnsi="Arial" w:cs="Arial"/>
          <w:sz w:val="22"/>
        </w:rPr>
        <w:tab/>
      </w:r>
      <w:r w:rsidR="003C2AAF" w:rsidRPr="00C744CE">
        <w:rPr>
          <w:rFonts w:ascii="Arial" w:hAnsi="Arial" w:cs="Arial"/>
          <w:sz w:val="22"/>
        </w:rPr>
        <w:t>123-6403810267/0100</w:t>
      </w:r>
    </w:p>
    <w:p w:rsidR="00BE289D" w:rsidRPr="00C744CE" w:rsidRDefault="00BE289D" w:rsidP="00BE289D">
      <w:pPr>
        <w:tabs>
          <w:tab w:val="left" w:pos="3969"/>
        </w:tabs>
        <w:ind w:left="708" w:hanging="708"/>
        <w:jc w:val="both"/>
        <w:rPr>
          <w:rFonts w:ascii="Arial" w:hAnsi="Arial" w:cs="Arial"/>
          <w:sz w:val="22"/>
          <w:szCs w:val="22"/>
        </w:rPr>
      </w:pPr>
      <w:r w:rsidRPr="00C744CE">
        <w:rPr>
          <w:rFonts w:ascii="Arial" w:hAnsi="Arial" w:cs="Arial"/>
          <w:sz w:val="22"/>
          <w:szCs w:val="22"/>
        </w:rPr>
        <w:t>(dále jen objednatel)</w:t>
      </w:r>
    </w:p>
    <w:p w:rsidR="00BE289D" w:rsidRPr="00C744CE" w:rsidRDefault="00BE289D" w:rsidP="00BE289D">
      <w:pPr>
        <w:tabs>
          <w:tab w:val="left" w:pos="426"/>
        </w:tabs>
        <w:jc w:val="both"/>
        <w:rPr>
          <w:rFonts w:ascii="Arial" w:hAnsi="Arial" w:cs="Arial"/>
          <w:b/>
          <w:sz w:val="24"/>
        </w:rPr>
      </w:pPr>
    </w:p>
    <w:p w:rsidR="00580A38" w:rsidRPr="00C744CE" w:rsidRDefault="00580A38" w:rsidP="00BE289D">
      <w:pPr>
        <w:tabs>
          <w:tab w:val="left" w:pos="426"/>
        </w:tabs>
        <w:jc w:val="both"/>
        <w:rPr>
          <w:rFonts w:ascii="Arial" w:hAnsi="Arial" w:cs="Arial"/>
          <w:b/>
          <w:sz w:val="24"/>
        </w:rPr>
      </w:pPr>
      <w:r w:rsidRPr="00C744CE">
        <w:rPr>
          <w:rFonts w:ascii="Arial" w:hAnsi="Arial" w:cs="Arial"/>
          <w:b/>
          <w:sz w:val="24"/>
        </w:rPr>
        <w:t>a</w:t>
      </w:r>
    </w:p>
    <w:p w:rsidR="00580A38" w:rsidRPr="00C744CE" w:rsidRDefault="00580A38" w:rsidP="00BE289D">
      <w:pPr>
        <w:tabs>
          <w:tab w:val="left" w:pos="426"/>
        </w:tabs>
        <w:jc w:val="both"/>
        <w:rPr>
          <w:rFonts w:ascii="Arial" w:hAnsi="Arial" w:cs="Arial"/>
          <w:b/>
          <w:sz w:val="24"/>
        </w:rPr>
      </w:pPr>
    </w:p>
    <w:p w:rsidR="00BE289D" w:rsidRPr="00C744CE" w:rsidRDefault="00BE289D" w:rsidP="00BE289D">
      <w:pPr>
        <w:tabs>
          <w:tab w:val="left" w:pos="426"/>
        </w:tabs>
        <w:jc w:val="both"/>
        <w:rPr>
          <w:rFonts w:ascii="Arial" w:hAnsi="Arial" w:cs="Arial"/>
          <w:b/>
          <w:sz w:val="24"/>
        </w:rPr>
      </w:pPr>
      <w:r w:rsidRPr="00C744CE">
        <w:rPr>
          <w:rFonts w:ascii="Arial" w:hAnsi="Arial" w:cs="Arial"/>
          <w:b/>
          <w:sz w:val="24"/>
        </w:rPr>
        <w:t>Zhotovitel:</w:t>
      </w:r>
    </w:p>
    <w:p w:rsidR="00BE289D" w:rsidRPr="00C744CE" w:rsidRDefault="00BE289D" w:rsidP="00BE289D">
      <w:pPr>
        <w:jc w:val="both"/>
        <w:rPr>
          <w:rFonts w:ascii="Arial" w:hAnsi="Arial" w:cs="Arial"/>
          <w:sz w:val="22"/>
          <w:szCs w:val="22"/>
        </w:rPr>
      </w:pPr>
      <w:r w:rsidRPr="00C744CE">
        <w:rPr>
          <w:rFonts w:ascii="Arial" w:hAnsi="Arial" w:cs="Arial"/>
          <w:b/>
          <w:sz w:val="22"/>
          <w:szCs w:val="22"/>
        </w:rPr>
        <w:t>........................................</w:t>
      </w:r>
      <w:r w:rsidRPr="00C744CE">
        <w:rPr>
          <w:rFonts w:ascii="Arial" w:hAnsi="Arial" w:cs="Arial"/>
          <w:b/>
          <w:sz w:val="22"/>
          <w:szCs w:val="22"/>
        </w:rPr>
        <w:tab/>
      </w:r>
      <w:r w:rsidRPr="00C744CE">
        <w:rPr>
          <w:rFonts w:ascii="Arial" w:hAnsi="Arial" w:cs="Arial"/>
          <w:i/>
          <w:color w:val="FF0000"/>
          <w:sz w:val="22"/>
          <w:szCs w:val="22"/>
        </w:rPr>
        <w:t>doplní účastník řízení</w:t>
      </w:r>
    </w:p>
    <w:p w:rsidR="00D33AF5" w:rsidRPr="00C744CE" w:rsidRDefault="00D33AF5" w:rsidP="00D33AF5">
      <w:pPr>
        <w:keepNext/>
        <w:tabs>
          <w:tab w:val="left" w:pos="1843"/>
          <w:tab w:val="left" w:pos="2127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C744CE">
        <w:rPr>
          <w:rFonts w:ascii="Arial" w:hAnsi="Arial" w:cs="Arial"/>
          <w:sz w:val="22"/>
          <w:szCs w:val="22"/>
        </w:rPr>
        <w:t>Adresa:</w:t>
      </w:r>
      <w:r w:rsidRPr="00C744CE">
        <w:rPr>
          <w:rFonts w:ascii="Arial" w:hAnsi="Arial" w:cs="Arial"/>
          <w:sz w:val="22"/>
          <w:szCs w:val="22"/>
        </w:rPr>
        <w:tab/>
      </w:r>
      <w:r w:rsidRPr="00C744CE">
        <w:rPr>
          <w:rFonts w:ascii="Arial" w:hAnsi="Arial" w:cs="Arial"/>
          <w:sz w:val="22"/>
          <w:szCs w:val="22"/>
        </w:rPr>
        <w:tab/>
      </w:r>
      <w:r w:rsidRPr="00C744CE">
        <w:rPr>
          <w:rFonts w:ascii="Arial" w:hAnsi="Arial" w:cs="Arial"/>
          <w:sz w:val="22"/>
          <w:szCs w:val="22"/>
        </w:rPr>
        <w:tab/>
      </w:r>
      <w:r w:rsidRPr="00C744CE">
        <w:rPr>
          <w:rFonts w:ascii="Arial" w:hAnsi="Arial" w:cs="Arial"/>
          <w:i/>
          <w:color w:val="FF0000"/>
          <w:sz w:val="22"/>
          <w:szCs w:val="22"/>
        </w:rPr>
        <w:t>doplní účastník řízení</w:t>
      </w:r>
    </w:p>
    <w:p w:rsidR="00D33AF5" w:rsidRPr="00C744CE" w:rsidRDefault="00D33AF5" w:rsidP="00D33AF5">
      <w:pPr>
        <w:keepNext/>
        <w:tabs>
          <w:tab w:val="left" w:pos="1843"/>
          <w:tab w:val="left" w:pos="2127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C744CE">
        <w:rPr>
          <w:rFonts w:ascii="Arial" w:hAnsi="Arial" w:cs="Arial"/>
          <w:sz w:val="22"/>
          <w:szCs w:val="22"/>
        </w:rPr>
        <w:t>Zastoupený:</w:t>
      </w:r>
      <w:r w:rsidRPr="00C744CE">
        <w:rPr>
          <w:rFonts w:ascii="Arial" w:hAnsi="Arial" w:cs="Arial"/>
          <w:sz w:val="22"/>
          <w:szCs w:val="22"/>
        </w:rPr>
        <w:tab/>
      </w:r>
      <w:r w:rsidRPr="00C744CE">
        <w:rPr>
          <w:rFonts w:ascii="Arial" w:hAnsi="Arial" w:cs="Arial"/>
          <w:sz w:val="22"/>
          <w:szCs w:val="22"/>
        </w:rPr>
        <w:tab/>
      </w:r>
      <w:r w:rsidRPr="00C744CE">
        <w:rPr>
          <w:rFonts w:ascii="Arial" w:hAnsi="Arial" w:cs="Arial"/>
          <w:sz w:val="22"/>
          <w:szCs w:val="22"/>
        </w:rPr>
        <w:tab/>
      </w:r>
      <w:r w:rsidRPr="00C744CE">
        <w:rPr>
          <w:rFonts w:ascii="Arial" w:hAnsi="Arial" w:cs="Arial"/>
          <w:i/>
          <w:color w:val="FF0000"/>
          <w:sz w:val="22"/>
          <w:szCs w:val="22"/>
        </w:rPr>
        <w:t>doplní účastník řízení</w:t>
      </w:r>
    </w:p>
    <w:p w:rsidR="00D33AF5" w:rsidRPr="00C744CE" w:rsidRDefault="00D33AF5" w:rsidP="00D33AF5">
      <w:pPr>
        <w:keepNext/>
        <w:tabs>
          <w:tab w:val="left" w:pos="1843"/>
          <w:tab w:val="left" w:pos="2127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C744CE">
        <w:rPr>
          <w:rFonts w:ascii="Arial" w:hAnsi="Arial" w:cs="Arial"/>
          <w:sz w:val="22"/>
          <w:szCs w:val="22"/>
        </w:rPr>
        <w:t>IČO</w:t>
      </w:r>
      <w:r w:rsidRPr="00C744CE">
        <w:rPr>
          <w:rFonts w:ascii="Arial" w:hAnsi="Arial" w:cs="Arial"/>
          <w:sz w:val="22"/>
          <w:szCs w:val="22"/>
        </w:rPr>
        <w:tab/>
      </w:r>
      <w:r w:rsidRPr="00C744CE">
        <w:rPr>
          <w:rFonts w:ascii="Arial" w:hAnsi="Arial" w:cs="Arial"/>
          <w:sz w:val="22"/>
          <w:szCs w:val="22"/>
        </w:rPr>
        <w:tab/>
      </w:r>
      <w:r w:rsidRPr="00C744CE">
        <w:rPr>
          <w:rFonts w:ascii="Arial" w:hAnsi="Arial" w:cs="Arial"/>
          <w:sz w:val="22"/>
          <w:szCs w:val="22"/>
        </w:rPr>
        <w:tab/>
      </w:r>
      <w:r w:rsidRPr="00C744CE">
        <w:rPr>
          <w:rFonts w:ascii="Arial" w:hAnsi="Arial" w:cs="Arial"/>
          <w:i/>
          <w:color w:val="FF0000"/>
          <w:sz w:val="22"/>
          <w:szCs w:val="22"/>
        </w:rPr>
        <w:t>doplní účastník řízení</w:t>
      </w:r>
    </w:p>
    <w:p w:rsidR="00D33AF5" w:rsidRPr="00C744CE" w:rsidRDefault="00D33AF5" w:rsidP="00D33AF5">
      <w:pPr>
        <w:keepNext/>
        <w:tabs>
          <w:tab w:val="left" w:pos="1843"/>
          <w:tab w:val="left" w:pos="2127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C744CE">
        <w:rPr>
          <w:rFonts w:ascii="Arial" w:hAnsi="Arial" w:cs="Arial"/>
          <w:sz w:val="22"/>
          <w:szCs w:val="22"/>
        </w:rPr>
        <w:t>DIČ</w:t>
      </w:r>
      <w:r w:rsidRPr="00C744CE">
        <w:rPr>
          <w:rFonts w:ascii="Arial" w:hAnsi="Arial" w:cs="Arial"/>
          <w:sz w:val="22"/>
          <w:szCs w:val="22"/>
        </w:rPr>
        <w:tab/>
      </w:r>
      <w:r w:rsidRPr="00C744CE">
        <w:rPr>
          <w:rFonts w:ascii="Arial" w:hAnsi="Arial" w:cs="Arial"/>
          <w:sz w:val="22"/>
          <w:szCs w:val="22"/>
        </w:rPr>
        <w:tab/>
      </w:r>
      <w:r w:rsidRPr="00C744CE">
        <w:rPr>
          <w:rFonts w:ascii="Arial" w:hAnsi="Arial" w:cs="Arial"/>
          <w:sz w:val="22"/>
          <w:szCs w:val="22"/>
        </w:rPr>
        <w:tab/>
      </w:r>
      <w:r w:rsidRPr="00C744CE">
        <w:rPr>
          <w:rFonts w:ascii="Arial" w:hAnsi="Arial" w:cs="Arial"/>
          <w:i/>
          <w:color w:val="FF0000"/>
          <w:sz w:val="22"/>
          <w:szCs w:val="22"/>
        </w:rPr>
        <w:t>doplní účastník řízení</w:t>
      </w:r>
    </w:p>
    <w:p w:rsidR="00D33AF5" w:rsidRPr="00C744CE" w:rsidRDefault="00D33AF5" w:rsidP="00D33AF5">
      <w:pPr>
        <w:jc w:val="both"/>
        <w:rPr>
          <w:rFonts w:ascii="Arial" w:hAnsi="Arial" w:cs="Arial"/>
          <w:sz w:val="22"/>
          <w:szCs w:val="22"/>
        </w:rPr>
      </w:pPr>
      <w:r w:rsidRPr="00C744CE">
        <w:rPr>
          <w:rFonts w:ascii="Arial" w:hAnsi="Arial" w:cs="Arial"/>
          <w:sz w:val="22"/>
          <w:szCs w:val="22"/>
        </w:rPr>
        <w:t xml:space="preserve">Osoba oprávněná jednat ve věcech smluvních: </w:t>
      </w:r>
      <w:r w:rsidRPr="00C744CE">
        <w:rPr>
          <w:rFonts w:ascii="Arial" w:hAnsi="Arial" w:cs="Arial"/>
          <w:i/>
          <w:color w:val="FF0000"/>
          <w:sz w:val="22"/>
          <w:szCs w:val="22"/>
        </w:rPr>
        <w:t>doplní účastník řízení</w:t>
      </w:r>
    </w:p>
    <w:p w:rsidR="00D33AF5" w:rsidRPr="00C744CE" w:rsidRDefault="00D33AF5" w:rsidP="00D33AF5">
      <w:pPr>
        <w:keepNext/>
        <w:tabs>
          <w:tab w:val="left" w:pos="1843"/>
          <w:tab w:val="left" w:pos="2127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C744CE">
        <w:rPr>
          <w:rFonts w:ascii="Arial" w:hAnsi="Arial" w:cs="Arial"/>
          <w:sz w:val="22"/>
          <w:szCs w:val="22"/>
        </w:rPr>
        <w:t xml:space="preserve">Osoba oprávněná jednat ve věcech technických: </w:t>
      </w:r>
      <w:r w:rsidRPr="00C744CE">
        <w:rPr>
          <w:rFonts w:ascii="Arial" w:hAnsi="Arial" w:cs="Arial"/>
          <w:i/>
          <w:color w:val="FF0000"/>
          <w:sz w:val="22"/>
          <w:szCs w:val="22"/>
        </w:rPr>
        <w:t>doplní účastník řízení</w:t>
      </w:r>
    </w:p>
    <w:p w:rsidR="00D33AF5" w:rsidRPr="00C744CE" w:rsidRDefault="00D33AF5" w:rsidP="00D33AF5">
      <w:pPr>
        <w:keepNext/>
        <w:tabs>
          <w:tab w:val="left" w:pos="1843"/>
          <w:tab w:val="left" w:pos="2127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C744CE">
        <w:rPr>
          <w:rFonts w:ascii="Arial" w:hAnsi="Arial" w:cs="Arial"/>
          <w:sz w:val="22"/>
          <w:szCs w:val="22"/>
        </w:rPr>
        <w:t xml:space="preserve">Tel.: </w:t>
      </w:r>
      <w:r w:rsidRPr="00C744CE">
        <w:rPr>
          <w:rFonts w:ascii="Arial" w:hAnsi="Arial" w:cs="Arial"/>
          <w:sz w:val="22"/>
          <w:szCs w:val="22"/>
        </w:rPr>
        <w:tab/>
      </w:r>
      <w:r w:rsidRPr="00C744CE">
        <w:rPr>
          <w:rFonts w:ascii="Arial" w:hAnsi="Arial" w:cs="Arial"/>
          <w:sz w:val="22"/>
          <w:szCs w:val="22"/>
        </w:rPr>
        <w:tab/>
      </w:r>
      <w:r w:rsidRPr="00C744CE">
        <w:rPr>
          <w:rFonts w:ascii="Arial" w:hAnsi="Arial" w:cs="Arial"/>
          <w:sz w:val="22"/>
          <w:szCs w:val="22"/>
        </w:rPr>
        <w:tab/>
      </w:r>
      <w:r w:rsidRPr="00C744CE">
        <w:rPr>
          <w:rFonts w:ascii="Arial" w:hAnsi="Arial" w:cs="Arial"/>
          <w:i/>
          <w:color w:val="FF0000"/>
          <w:sz w:val="22"/>
          <w:szCs w:val="22"/>
        </w:rPr>
        <w:t>doplní účastník řízení</w:t>
      </w:r>
    </w:p>
    <w:p w:rsidR="00D33AF5" w:rsidRPr="00C744CE" w:rsidRDefault="00D33AF5" w:rsidP="00D33AF5">
      <w:pPr>
        <w:keepNext/>
        <w:tabs>
          <w:tab w:val="left" w:pos="1843"/>
          <w:tab w:val="left" w:pos="2127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C744CE">
        <w:rPr>
          <w:rFonts w:ascii="Arial" w:hAnsi="Arial" w:cs="Arial"/>
          <w:sz w:val="22"/>
          <w:szCs w:val="22"/>
        </w:rPr>
        <w:t xml:space="preserve">e-mail: </w:t>
      </w:r>
      <w:r w:rsidRPr="00C744CE">
        <w:rPr>
          <w:rFonts w:ascii="Arial" w:hAnsi="Arial" w:cs="Arial"/>
          <w:sz w:val="22"/>
          <w:szCs w:val="22"/>
        </w:rPr>
        <w:tab/>
      </w:r>
      <w:r w:rsidRPr="00C744CE">
        <w:rPr>
          <w:rFonts w:ascii="Arial" w:hAnsi="Arial" w:cs="Arial"/>
          <w:sz w:val="22"/>
          <w:szCs w:val="22"/>
        </w:rPr>
        <w:tab/>
      </w:r>
      <w:r w:rsidRPr="00C744CE">
        <w:rPr>
          <w:rFonts w:ascii="Arial" w:hAnsi="Arial" w:cs="Arial"/>
          <w:sz w:val="22"/>
          <w:szCs w:val="22"/>
        </w:rPr>
        <w:tab/>
      </w:r>
      <w:r w:rsidRPr="00C744CE">
        <w:rPr>
          <w:rFonts w:ascii="Arial" w:hAnsi="Arial" w:cs="Arial"/>
          <w:i/>
          <w:color w:val="FF0000"/>
          <w:sz w:val="22"/>
          <w:szCs w:val="22"/>
        </w:rPr>
        <w:t>doplní účastník řízení</w:t>
      </w:r>
    </w:p>
    <w:p w:rsidR="00D33AF5" w:rsidRPr="00C744CE" w:rsidRDefault="00D33AF5" w:rsidP="00D33AF5">
      <w:pPr>
        <w:keepNext/>
        <w:tabs>
          <w:tab w:val="left" w:pos="1843"/>
          <w:tab w:val="left" w:pos="2127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C744CE">
        <w:rPr>
          <w:rFonts w:ascii="Arial" w:hAnsi="Arial" w:cs="Arial"/>
          <w:sz w:val="22"/>
          <w:szCs w:val="22"/>
        </w:rPr>
        <w:t xml:space="preserve">Bankovní spojení: </w:t>
      </w:r>
      <w:r w:rsidRPr="00C744CE">
        <w:rPr>
          <w:rFonts w:ascii="Arial" w:hAnsi="Arial" w:cs="Arial"/>
          <w:sz w:val="22"/>
          <w:szCs w:val="22"/>
        </w:rPr>
        <w:tab/>
      </w:r>
      <w:r w:rsidRPr="00C744CE">
        <w:rPr>
          <w:rFonts w:ascii="Arial" w:hAnsi="Arial" w:cs="Arial"/>
          <w:sz w:val="22"/>
          <w:szCs w:val="22"/>
        </w:rPr>
        <w:tab/>
      </w:r>
      <w:r w:rsidRPr="00C744CE">
        <w:rPr>
          <w:rFonts w:ascii="Arial" w:hAnsi="Arial" w:cs="Arial"/>
          <w:sz w:val="22"/>
          <w:szCs w:val="22"/>
        </w:rPr>
        <w:tab/>
      </w:r>
      <w:r w:rsidRPr="00C744CE">
        <w:rPr>
          <w:rFonts w:ascii="Arial" w:hAnsi="Arial" w:cs="Arial"/>
          <w:i/>
          <w:color w:val="FF0000"/>
          <w:sz w:val="22"/>
          <w:szCs w:val="22"/>
        </w:rPr>
        <w:t>doplní účastník řízení</w:t>
      </w:r>
    </w:p>
    <w:p w:rsidR="00D33AF5" w:rsidRPr="00C744CE" w:rsidRDefault="00D33AF5" w:rsidP="00D33AF5">
      <w:pPr>
        <w:keepNext/>
        <w:tabs>
          <w:tab w:val="left" w:pos="1843"/>
          <w:tab w:val="left" w:pos="2127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C744CE">
        <w:rPr>
          <w:rFonts w:ascii="Arial" w:hAnsi="Arial" w:cs="Arial"/>
          <w:sz w:val="22"/>
          <w:szCs w:val="22"/>
        </w:rPr>
        <w:t xml:space="preserve">Číslo účtu: </w:t>
      </w:r>
      <w:r w:rsidRPr="00C744CE">
        <w:rPr>
          <w:rFonts w:ascii="Arial" w:hAnsi="Arial" w:cs="Arial"/>
          <w:sz w:val="22"/>
          <w:szCs w:val="22"/>
        </w:rPr>
        <w:tab/>
      </w:r>
      <w:r w:rsidRPr="00C744CE">
        <w:rPr>
          <w:rFonts w:ascii="Arial" w:hAnsi="Arial" w:cs="Arial"/>
          <w:sz w:val="22"/>
          <w:szCs w:val="22"/>
        </w:rPr>
        <w:tab/>
      </w:r>
      <w:r w:rsidRPr="00C744CE">
        <w:rPr>
          <w:rFonts w:ascii="Arial" w:hAnsi="Arial" w:cs="Arial"/>
          <w:sz w:val="22"/>
          <w:szCs w:val="22"/>
        </w:rPr>
        <w:tab/>
      </w:r>
      <w:r w:rsidRPr="00C744CE">
        <w:rPr>
          <w:rFonts w:ascii="Arial" w:hAnsi="Arial" w:cs="Arial"/>
          <w:i/>
          <w:color w:val="FF0000"/>
          <w:sz w:val="22"/>
          <w:szCs w:val="22"/>
        </w:rPr>
        <w:t>doplní účastník řízení</w:t>
      </w:r>
    </w:p>
    <w:p w:rsidR="00BE289D" w:rsidRPr="00C744CE" w:rsidRDefault="00BE289D" w:rsidP="00BE289D">
      <w:pPr>
        <w:jc w:val="both"/>
        <w:rPr>
          <w:rFonts w:ascii="Arial" w:hAnsi="Arial" w:cs="Arial"/>
          <w:sz w:val="22"/>
          <w:szCs w:val="22"/>
        </w:rPr>
      </w:pPr>
      <w:r w:rsidRPr="00C744CE">
        <w:rPr>
          <w:rFonts w:ascii="Arial" w:hAnsi="Arial" w:cs="Arial"/>
          <w:sz w:val="22"/>
          <w:szCs w:val="22"/>
        </w:rPr>
        <w:t>zápis v o</w:t>
      </w:r>
      <w:r w:rsidR="00C744CE">
        <w:rPr>
          <w:rFonts w:ascii="Arial" w:hAnsi="Arial" w:cs="Arial"/>
          <w:sz w:val="22"/>
          <w:szCs w:val="22"/>
        </w:rPr>
        <w:t xml:space="preserve">bchodním rejstříku:  </w:t>
      </w:r>
      <w:r w:rsidRPr="00C744CE">
        <w:rPr>
          <w:rFonts w:ascii="Arial" w:hAnsi="Arial" w:cs="Arial"/>
          <w:i/>
          <w:color w:val="FF0000"/>
          <w:sz w:val="22"/>
          <w:szCs w:val="22"/>
        </w:rPr>
        <w:t>doplní účastník řízení</w:t>
      </w:r>
      <w:r w:rsidRPr="00C744CE">
        <w:rPr>
          <w:rFonts w:ascii="Arial" w:hAnsi="Arial" w:cs="Arial"/>
          <w:sz w:val="22"/>
          <w:szCs w:val="22"/>
        </w:rPr>
        <w:t xml:space="preserve">     </w:t>
      </w:r>
    </w:p>
    <w:p w:rsidR="00BE289D" w:rsidRPr="00C744CE" w:rsidRDefault="00BE289D" w:rsidP="00BE289D">
      <w:pPr>
        <w:tabs>
          <w:tab w:val="left" w:pos="3969"/>
        </w:tabs>
        <w:ind w:left="708" w:hanging="708"/>
        <w:jc w:val="both"/>
        <w:rPr>
          <w:rFonts w:ascii="Arial" w:hAnsi="Arial" w:cs="Arial"/>
          <w:sz w:val="22"/>
          <w:szCs w:val="22"/>
        </w:rPr>
      </w:pPr>
      <w:r w:rsidRPr="00C744CE">
        <w:rPr>
          <w:rFonts w:ascii="Arial" w:hAnsi="Arial" w:cs="Arial"/>
          <w:sz w:val="22"/>
          <w:szCs w:val="22"/>
        </w:rPr>
        <w:t>(dále jen zhotovitel)</w:t>
      </w:r>
    </w:p>
    <w:p w:rsidR="00D27DEC" w:rsidRPr="00C744CE" w:rsidRDefault="00D27DEC" w:rsidP="00BE289D">
      <w:pPr>
        <w:tabs>
          <w:tab w:val="left" w:pos="3969"/>
        </w:tabs>
        <w:ind w:left="708" w:hanging="708"/>
        <w:jc w:val="both"/>
        <w:rPr>
          <w:rFonts w:ascii="Arial" w:hAnsi="Arial" w:cs="Arial"/>
          <w:sz w:val="22"/>
          <w:szCs w:val="22"/>
        </w:rPr>
      </w:pPr>
    </w:p>
    <w:p w:rsidR="00BE289D" w:rsidRPr="00C744CE" w:rsidRDefault="00BE289D" w:rsidP="00BE289D">
      <w:pPr>
        <w:jc w:val="both"/>
        <w:rPr>
          <w:rFonts w:ascii="Arial" w:hAnsi="Arial" w:cs="Arial"/>
          <w:sz w:val="22"/>
        </w:rPr>
      </w:pPr>
    </w:p>
    <w:p w:rsidR="00D27DEC" w:rsidRPr="00C744CE" w:rsidRDefault="00C744CE" w:rsidP="00C744CE">
      <w:pPr>
        <w:numPr>
          <w:ilvl w:val="0"/>
          <w:numId w:val="4"/>
        </w:numPr>
        <w:tabs>
          <w:tab w:val="num" w:pos="-2977"/>
          <w:tab w:val="left" w:pos="426"/>
        </w:tabs>
        <w:ind w:left="567" w:hanging="567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PŘEDMĚT DÍLA</w:t>
      </w:r>
    </w:p>
    <w:p w:rsidR="00D27DEC" w:rsidRPr="00C744CE" w:rsidRDefault="00D27DEC" w:rsidP="00D27DEC">
      <w:pPr>
        <w:tabs>
          <w:tab w:val="left" w:pos="426"/>
        </w:tabs>
        <w:ind w:left="567" w:hanging="567"/>
        <w:jc w:val="both"/>
        <w:rPr>
          <w:rFonts w:ascii="Arial" w:hAnsi="Arial" w:cs="Arial"/>
          <w:b/>
          <w:sz w:val="24"/>
        </w:rPr>
      </w:pPr>
    </w:p>
    <w:p w:rsidR="00D27DEC" w:rsidRPr="00C744CE" w:rsidRDefault="00C744CE" w:rsidP="00C744CE">
      <w:pPr>
        <w:tabs>
          <w:tab w:val="num" w:pos="-2977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C744CE">
        <w:rPr>
          <w:rFonts w:ascii="Arial" w:hAnsi="Arial" w:cs="Arial"/>
          <w:sz w:val="22"/>
          <w:szCs w:val="22"/>
        </w:rPr>
        <w:t xml:space="preserve">2.1 </w:t>
      </w:r>
      <w:r w:rsidR="00D27DEC" w:rsidRPr="00C744CE">
        <w:rPr>
          <w:rFonts w:ascii="Arial" w:hAnsi="Arial" w:cs="Arial"/>
          <w:sz w:val="22"/>
          <w:szCs w:val="22"/>
        </w:rPr>
        <w:t xml:space="preserve">Předmětem plnění zhotovitele je zajišťování servisu klimatizačních zařízení </w:t>
      </w:r>
      <w:r w:rsidR="00580A38" w:rsidRPr="00C744CE">
        <w:rPr>
          <w:rFonts w:ascii="Arial" w:hAnsi="Arial" w:cs="Arial"/>
          <w:sz w:val="22"/>
          <w:szCs w:val="22"/>
        </w:rPr>
        <w:t xml:space="preserve">uvedených v </w:t>
      </w:r>
      <w:r w:rsidR="00D27DEC" w:rsidRPr="00C744CE">
        <w:rPr>
          <w:rFonts w:ascii="Arial" w:hAnsi="Arial" w:cs="Arial"/>
          <w:sz w:val="22"/>
          <w:szCs w:val="22"/>
        </w:rPr>
        <w:t>přílo</w:t>
      </w:r>
      <w:r w:rsidR="00580A38" w:rsidRPr="00C744CE">
        <w:rPr>
          <w:rFonts w:ascii="Arial" w:hAnsi="Arial" w:cs="Arial"/>
          <w:sz w:val="22"/>
          <w:szCs w:val="22"/>
        </w:rPr>
        <w:t>ze</w:t>
      </w:r>
      <w:r w:rsidR="00D27DEC" w:rsidRPr="00C744CE">
        <w:rPr>
          <w:rFonts w:ascii="Arial" w:hAnsi="Arial" w:cs="Arial"/>
          <w:sz w:val="22"/>
          <w:szCs w:val="22"/>
        </w:rPr>
        <w:t xml:space="preserve"> č. 2 </w:t>
      </w:r>
      <w:proofErr w:type="gramStart"/>
      <w:r w:rsidR="00580A38" w:rsidRPr="00C744CE">
        <w:rPr>
          <w:rFonts w:ascii="Arial" w:hAnsi="Arial" w:cs="Arial"/>
          <w:sz w:val="22"/>
          <w:szCs w:val="22"/>
        </w:rPr>
        <w:t>této</w:t>
      </w:r>
      <w:proofErr w:type="gramEnd"/>
      <w:r w:rsidR="00580A38" w:rsidRPr="00C744CE">
        <w:rPr>
          <w:rFonts w:ascii="Arial" w:hAnsi="Arial" w:cs="Arial"/>
          <w:sz w:val="22"/>
          <w:szCs w:val="22"/>
        </w:rPr>
        <w:t xml:space="preserve"> smlouvy </w:t>
      </w:r>
      <w:r w:rsidR="00D27DEC" w:rsidRPr="00C744CE">
        <w:rPr>
          <w:rFonts w:ascii="Arial" w:hAnsi="Arial" w:cs="Arial"/>
          <w:sz w:val="22"/>
          <w:szCs w:val="22"/>
        </w:rPr>
        <w:t>(dále jen „zařízení“).</w:t>
      </w:r>
      <w:r w:rsidR="000D1907" w:rsidRPr="00C744CE">
        <w:rPr>
          <w:rFonts w:ascii="Arial" w:hAnsi="Arial" w:cs="Arial"/>
          <w:sz w:val="22"/>
          <w:szCs w:val="22"/>
        </w:rPr>
        <w:t xml:space="preserve">  </w:t>
      </w:r>
      <w:r w:rsidR="00D27DEC" w:rsidRPr="00C744CE">
        <w:rPr>
          <w:rFonts w:ascii="Arial" w:hAnsi="Arial" w:cs="Arial"/>
          <w:sz w:val="22"/>
          <w:szCs w:val="22"/>
          <w:u w:val="single"/>
        </w:rPr>
        <w:t xml:space="preserve">Servisem se </w:t>
      </w:r>
      <w:r w:rsidRPr="00C744CE">
        <w:rPr>
          <w:rFonts w:ascii="Arial" w:hAnsi="Arial" w:cs="Arial"/>
          <w:sz w:val="22"/>
          <w:szCs w:val="22"/>
          <w:u w:val="single"/>
        </w:rPr>
        <w:t xml:space="preserve">pro potřeby této smlouvy </w:t>
      </w:r>
      <w:r w:rsidR="00D27DEC" w:rsidRPr="00C744CE">
        <w:rPr>
          <w:rFonts w:ascii="Arial" w:hAnsi="Arial" w:cs="Arial"/>
          <w:sz w:val="22"/>
          <w:szCs w:val="22"/>
          <w:u w:val="single"/>
        </w:rPr>
        <w:t>rozumí</w:t>
      </w:r>
      <w:r w:rsidR="00D27DEC" w:rsidRPr="00C744CE">
        <w:rPr>
          <w:rFonts w:ascii="Arial" w:hAnsi="Arial" w:cs="Arial"/>
          <w:sz w:val="22"/>
          <w:szCs w:val="22"/>
        </w:rPr>
        <w:t>:</w:t>
      </w:r>
    </w:p>
    <w:p w:rsidR="00D27DEC" w:rsidRPr="00C744CE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D27DEC" w:rsidRPr="00C744CE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744CE">
        <w:rPr>
          <w:rFonts w:ascii="Arial" w:hAnsi="Arial" w:cs="Arial"/>
          <w:sz w:val="22"/>
          <w:szCs w:val="22"/>
        </w:rPr>
        <w:t>2.2.</w:t>
      </w:r>
      <w:r w:rsidR="007C0F13" w:rsidRPr="00C744CE">
        <w:rPr>
          <w:rFonts w:ascii="Arial" w:hAnsi="Arial" w:cs="Arial"/>
          <w:sz w:val="22"/>
          <w:szCs w:val="22"/>
        </w:rPr>
        <w:t>1</w:t>
      </w:r>
      <w:r w:rsidRPr="00C744CE">
        <w:rPr>
          <w:rFonts w:ascii="Arial" w:hAnsi="Arial" w:cs="Arial"/>
          <w:sz w:val="22"/>
          <w:szCs w:val="22"/>
        </w:rPr>
        <w:t xml:space="preserve"> Provádění preventivních prohlídek zařízení a jiných zařízení - dále jen "</w:t>
      </w:r>
      <w:r w:rsidRPr="00C744CE">
        <w:rPr>
          <w:rFonts w:ascii="Arial" w:hAnsi="Arial" w:cs="Arial"/>
          <w:b/>
          <w:bCs/>
          <w:sz w:val="22"/>
          <w:szCs w:val="22"/>
        </w:rPr>
        <w:t>preventivní prohlídky</w:t>
      </w:r>
      <w:r w:rsidRPr="00C744CE">
        <w:rPr>
          <w:rFonts w:ascii="Arial" w:hAnsi="Arial" w:cs="Arial"/>
          <w:sz w:val="22"/>
          <w:szCs w:val="22"/>
        </w:rPr>
        <w:t>"</w:t>
      </w:r>
      <w:r w:rsidR="001D230C" w:rsidRPr="00C744CE">
        <w:rPr>
          <w:rFonts w:ascii="Arial" w:hAnsi="Arial" w:cs="Arial"/>
          <w:sz w:val="22"/>
          <w:szCs w:val="22"/>
        </w:rPr>
        <w:t xml:space="preserve"> a případné odstraňování závad zjištěných v rámci těchto prohlídek</w:t>
      </w:r>
      <w:r w:rsidRPr="00C744CE">
        <w:rPr>
          <w:rFonts w:ascii="Arial" w:hAnsi="Arial" w:cs="Arial"/>
          <w:sz w:val="22"/>
          <w:szCs w:val="22"/>
        </w:rPr>
        <w:t>. Smyslem preventivních prohlídek je celková kontrola stavu zařízení s cílem preventivně předcházet výskytu havarijních oprav. V rámci prohlídek jsou zhotovitelem prováděny zejména úkony popsané v příloze č. 1</w:t>
      </w:r>
      <w:r w:rsidR="00C744CE">
        <w:rPr>
          <w:rFonts w:ascii="Arial" w:hAnsi="Arial" w:cs="Arial"/>
          <w:sz w:val="22"/>
          <w:szCs w:val="22"/>
        </w:rPr>
        <w:t xml:space="preserve"> této smlouvy</w:t>
      </w:r>
      <w:r w:rsidRPr="00C744CE">
        <w:rPr>
          <w:rFonts w:ascii="Arial" w:hAnsi="Arial" w:cs="Arial"/>
          <w:sz w:val="22"/>
          <w:szCs w:val="22"/>
        </w:rPr>
        <w:t>.</w:t>
      </w:r>
      <w:r w:rsidR="00580A38" w:rsidRPr="00C744CE">
        <w:rPr>
          <w:rFonts w:ascii="Arial" w:hAnsi="Arial" w:cs="Arial"/>
          <w:sz w:val="22"/>
          <w:szCs w:val="22"/>
        </w:rPr>
        <w:t xml:space="preserve"> Zároveň je zhotovitel povinen odstranit zjištěné závad, které nebrání užívání zařízení a neohrožují provoz.</w:t>
      </w:r>
      <w:r w:rsidR="001D230C" w:rsidRPr="00C744CE">
        <w:rPr>
          <w:rFonts w:ascii="Arial" w:hAnsi="Arial" w:cs="Arial"/>
          <w:sz w:val="22"/>
          <w:szCs w:val="22"/>
        </w:rPr>
        <w:t xml:space="preserve"> Odstranění závad bude realizováno na základě samostatných objednávek.</w:t>
      </w:r>
    </w:p>
    <w:p w:rsidR="00D27DEC" w:rsidRPr="00C744CE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D27DEC" w:rsidRPr="00C744CE" w:rsidRDefault="00D27DEC" w:rsidP="00C744CE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744CE">
        <w:rPr>
          <w:rFonts w:ascii="Arial" w:hAnsi="Arial" w:cs="Arial"/>
          <w:sz w:val="22"/>
          <w:szCs w:val="22"/>
        </w:rPr>
        <w:lastRenderedPageBreak/>
        <w:t>2.2.</w:t>
      </w:r>
      <w:r w:rsidR="007C0F13" w:rsidRPr="00C744CE">
        <w:rPr>
          <w:rFonts w:ascii="Arial" w:hAnsi="Arial" w:cs="Arial"/>
          <w:sz w:val="22"/>
          <w:szCs w:val="22"/>
        </w:rPr>
        <w:t>2</w:t>
      </w:r>
      <w:r w:rsidR="00C744CE">
        <w:rPr>
          <w:rFonts w:ascii="Arial" w:hAnsi="Arial" w:cs="Arial"/>
          <w:sz w:val="22"/>
          <w:szCs w:val="22"/>
        </w:rPr>
        <w:t xml:space="preserve"> </w:t>
      </w:r>
      <w:r w:rsidRPr="00C744CE">
        <w:rPr>
          <w:rFonts w:ascii="Arial" w:hAnsi="Arial" w:cs="Arial"/>
          <w:sz w:val="22"/>
          <w:szCs w:val="22"/>
        </w:rPr>
        <w:t xml:space="preserve">Provádění revize úniků - dále jen </w:t>
      </w:r>
      <w:r w:rsidRPr="00C744CE">
        <w:rPr>
          <w:rFonts w:ascii="Arial" w:hAnsi="Arial" w:cs="Arial"/>
          <w:b/>
          <w:sz w:val="22"/>
          <w:szCs w:val="22"/>
        </w:rPr>
        <w:t>„revize“</w:t>
      </w:r>
      <w:r w:rsidRPr="00C744CE">
        <w:rPr>
          <w:rFonts w:ascii="Arial" w:hAnsi="Arial" w:cs="Arial"/>
          <w:sz w:val="22"/>
          <w:szCs w:val="22"/>
        </w:rPr>
        <w:t>. Revizí se rozumí kontrola těsnosti klimatizačního zařízení bez zásahu do chladicího okruhu.</w:t>
      </w:r>
    </w:p>
    <w:p w:rsidR="00D27DEC" w:rsidRPr="00C744CE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D27DEC" w:rsidRPr="00C744CE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4"/>
        </w:rPr>
      </w:pPr>
      <w:r w:rsidRPr="00C744CE">
        <w:rPr>
          <w:rFonts w:ascii="Arial" w:hAnsi="Arial" w:cs="Arial"/>
          <w:sz w:val="22"/>
          <w:szCs w:val="22"/>
        </w:rPr>
        <w:t>2.2.</w:t>
      </w:r>
      <w:r w:rsidR="007C0F13" w:rsidRPr="00C744CE">
        <w:rPr>
          <w:rFonts w:ascii="Arial" w:hAnsi="Arial" w:cs="Arial"/>
          <w:sz w:val="22"/>
          <w:szCs w:val="22"/>
        </w:rPr>
        <w:t>3</w:t>
      </w:r>
      <w:r w:rsidRPr="00C744CE">
        <w:rPr>
          <w:rFonts w:ascii="Arial" w:hAnsi="Arial" w:cs="Arial"/>
          <w:sz w:val="22"/>
          <w:szCs w:val="22"/>
        </w:rPr>
        <w:t xml:space="preserve"> </w:t>
      </w:r>
      <w:r w:rsidR="00C744CE">
        <w:rPr>
          <w:rFonts w:ascii="Arial" w:hAnsi="Arial" w:cs="Arial"/>
          <w:sz w:val="22"/>
          <w:szCs w:val="22"/>
        </w:rPr>
        <w:t>Likvidace</w:t>
      </w:r>
      <w:r w:rsidRPr="00C744CE">
        <w:rPr>
          <w:rFonts w:ascii="Arial" w:hAnsi="Arial" w:cs="Arial"/>
          <w:sz w:val="22"/>
          <w:szCs w:val="22"/>
        </w:rPr>
        <w:t xml:space="preserve"> nepoužitelných klimatizací, jejich částí a chladiva. Veškerá manipulace a zacházení s těmito přístroji a látkami bude prováděna na základě „Povolení ministerstva životního prostředí o možnosti manipulace s látkami poškozujících ozónovou vrstvu“ a budou prováděny v souladu s platným zákonem o odpadech. Veškeré doklady budou předávány objednavateli.</w:t>
      </w:r>
    </w:p>
    <w:p w:rsidR="00D27DEC" w:rsidRPr="00C744CE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4"/>
        </w:rPr>
      </w:pPr>
    </w:p>
    <w:p w:rsidR="00D27DEC" w:rsidRPr="00C744CE" w:rsidRDefault="00C744CE" w:rsidP="00C744CE">
      <w:pPr>
        <w:tabs>
          <w:tab w:val="num" w:pos="-2977"/>
          <w:tab w:val="left" w:pos="426"/>
        </w:tabs>
        <w:ind w:left="567" w:hanging="567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3.</w:t>
      </w:r>
      <w:r>
        <w:rPr>
          <w:rFonts w:ascii="Arial" w:hAnsi="Arial" w:cs="Arial"/>
          <w:b/>
          <w:sz w:val="24"/>
        </w:rPr>
        <w:tab/>
        <w:t>MÍSTO A DOBA PLNĚNÍ DÍLA</w:t>
      </w:r>
    </w:p>
    <w:p w:rsidR="00D27DEC" w:rsidRPr="00C744CE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4"/>
        </w:rPr>
      </w:pPr>
    </w:p>
    <w:p w:rsidR="00D27DEC" w:rsidRPr="00C744CE" w:rsidRDefault="00D27DEC" w:rsidP="00D27DE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C744CE">
        <w:rPr>
          <w:rFonts w:ascii="Arial" w:hAnsi="Arial" w:cs="Arial"/>
          <w:sz w:val="22"/>
          <w:szCs w:val="22"/>
        </w:rPr>
        <w:t xml:space="preserve">Místem plnění díla </w:t>
      </w:r>
      <w:r w:rsidR="00C744CE">
        <w:rPr>
          <w:rFonts w:ascii="Arial" w:hAnsi="Arial" w:cs="Arial"/>
          <w:sz w:val="22"/>
          <w:szCs w:val="22"/>
        </w:rPr>
        <w:t>je</w:t>
      </w:r>
      <w:r w:rsidR="00647494" w:rsidRPr="00C744CE">
        <w:rPr>
          <w:rFonts w:ascii="Arial" w:hAnsi="Arial" w:cs="Arial"/>
          <w:sz w:val="22"/>
          <w:szCs w:val="22"/>
        </w:rPr>
        <w:t xml:space="preserve">  </w:t>
      </w:r>
      <w:r w:rsidRPr="00C744CE">
        <w:rPr>
          <w:rFonts w:ascii="Arial" w:hAnsi="Arial" w:cs="Arial"/>
          <w:b/>
          <w:bCs/>
          <w:sz w:val="22"/>
          <w:szCs w:val="22"/>
        </w:rPr>
        <w:t>administrativní budov</w:t>
      </w:r>
      <w:r w:rsidR="00647494" w:rsidRPr="00C744CE">
        <w:rPr>
          <w:rFonts w:ascii="Arial" w:hAnsi="Arial" w:cs="Arial"/>
          <w:b/>
          <w:bCs/>
          <w:sz w:val="22"/>
          <w:szCs w:val="22"/>
        </w:rPr>
        <w:t>a</w:t>
      </w:r>
      <w:r w:rsidRPr="00C744CE">
        <w:rPr>
          <w:rFonts w:ascii="Arial" w:hAnsi="Arial" w:cs="Arial"/>
          <w:b/>
          <w:bCs/>
          <w:sz w:val="22"/>
          <w:szCs w:val="22"/>
        </w:rPr>
        <w:t xml:space="preserve"> </w:t>
      </w:r>
      <w:r w:rsidR="00C744CE">
        <w:rPr>
          <w:rFonts w:ascii="Arial" w:hAnsi="Arial" w:cs="Arial"/>
          <w:b/>
          <w:bCs/>
          <w:sz w:val="22"/>
          <w:szCs w:val="22"/>
        </w:rPr>
        <w:t>objednatele -</w:t>
      </w:r>
      <w:r w:rsidR="00647494" w:rsidRPr="00C744CE">
        <w:rPr>
          <w:rFonts w:ascii="Arial" w:hAnsi="Arial" w:cs="Arial"/>
          <w:b/>
          <w:bCs/>
          <w:sz w:val="22"/>
          <w:szCs w:val="22"/>
        </w:rPr>
        <w:t xml:space="preserve"> </w:t>
      </w:r>
      <w:r w:rsidRPr="00C744CE">
        <w:rPr>
          <w:rFonts w:ascii="Arial" w:hAnsi="Arial" w:cs="Arial"/>
          <w:b/>
          <w:bCs/>
          <w:sz w:val="22"/>
          <w:szCs w:val="22"/>
        </w:rPr>
        <w:t>budova E</w:t>
      </w:r>
      <w:r w:rsidRPr="00C744CE">
        <w:rPr>
          <w:rFonts w:ascii="Arial" w:hAnsi="Arial" w:cs="Arial"/>
          <w:b/>
          <w:sz w:val="22"/>
          <w:szCs w:val="22"/>
        </w:rPr>
        <w:t>, Ke Skalce 5907/47, Jihlava</w:t>
      </w:r>
      <w:r w:rsidRPr="00C744CE">
        <w:rPr>
          <w:rFonts w:ascii="Arial" w:hAnsi="Arial" w:cs="Arial"/>
          <w:sz w:val="22"/>
          <w:szCs w:val="22"/>
        </w:rPr>
        <w:t>.</w:t>
      </w:r>
    </w:p>
    <w:p w:rsidR="00D27DEC" w:rsidRPr="00C744CE" w:rsidRDefault="00D27DEC" w:rsidP="00D27DEC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D27DEC" w:rsidRDefault="007C0F13" w:rsidP="00D27DE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C744CE">
        <w:rPr>
          <w:rFonts w:ascii="Arial" w:hAnsi="Arial" w:cs="Arial"/>
          <w:sz w:val="22"/>
          <w:szCs w:val="22"/>
        </w:rPr>
        <w:t>Zhotovitel je povinen realizovat služby v č</w:t>
      </w:r>
      <w:r w:rsidR="00D27DEC" w:rsidRPr="00C744CE">
        <w:rPr>
          <w:rFonts w:ascii="Arial" w:hAnsi="Arial" w:cs="Arial"/>
          <w:sz w:val="22"/>
          <w:szCs w:val="22"/>
        </w:rPr>
        <w:t>etnost</w:t>
      </w:r>
      <w:r w:rsidRPr="00C744CE">
        <w:rPr>
          <w:rFonts w:ascii="Arial" w:hAnsi="Arial" w:cs="Arial"/>
          <w:sz w:val="22"/>
          <w:szCs w:val="22"/>
        </w:rPr>
        <w:t>i</w:t>
      </w:r>
      <w:r w:rsidR="00D27DEC" w:rsidRPr="00C744CE">
        <w:rPr>
          <w:rFonts w:ascii="Arial" w:hAnsi="Arial" w:cs="Arial"/>
          <w:sz w:val="22"/>
          <w:szCs w:val="22"/>
        </w:rPr>
        <w:t xml:space="preserve"> </w:t>
      </w:r>
      <w:r w:rsidRPr="00C744CE">
        <w:rPr>
          <w:rFonts w:ascii="Arial" w:hAnsi="Arial" w:cs="Arial"/>
          <w:sz w:val="22"/>
          <w:szCs w:val="22"/>
        </w:rPr>
        <w:t xml:space="preserve">uvedené v příloze č. 2 </w:t>
      </w:r>
      <w:proofErr w:type="gramStart"/>
      <w:r w:rsidRPr="00C744CE">
        <w:rPr>
          <w:rFonts w:ascii="Arial" w:hAnsi="Arial" w:cs="Arial"/>
          <w:sz w:val="22"/>
          <w:szCs w:val="22"/>
        </w:rPr>
        <w:t>této</w:t>
      </w:r>
      <w:proofErr w:type="gramEnd"/>
      <w:r w:rsidRPr="00C744CE">
        <w:rPr>
          <w:rFonts w:ascii="Arial" w:hAnsi="Arial" w:cs="Arial"/>
          <w:sz w:val="22"/>
          <w:szCs w:val="22"/>
        </w:rPr>
        <w:t xml:space="preserve"> smlouvy. Četnost </w:t>
      </w:r>
      <w:r w:rsidR="00D27DEC" w:rsidRPr="00C744CE">
        <w:rPr>
          <w:rFonts w:ascii="Arial" w:hAnsi="Arial" w:cs="Arial"/>
          <w:sz w:val="22"/>
          <w:szCs w:val="22"/>
        </w:rPr>
        <w:t xml:space="preserve">preventivních prohlídek je údaj, který uvádí, kolikrát do roka mají být provedeny preventivní prohlídky na místě plnění. </w:t>
      </w:r>
    </w:p>
    <w:p w:rsidR="00C744CE" w:rsidRPr="00C744CE" w:rsidRDefault="00C744CE" w:rsidP="00C744CE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D27DEC" w:rsidRPr="00C744CE" w:rsidRDefault="00FB62C1" w:rsidP="00745447">
      <w:pPr>
        <w:tabs>
          <w:tab w:val="num" w:pos="-2977"/>
          <w:tab w:val="left" w:pos="426"/>
        </w:tabs>
        <w:ind w:left="567" w:hanging="567"/>
        <w:jc w:val="center"/>
        <w:rPr>
          <w:rFonts w:ascii="Arial" w:hAnsi="Arial" w:cs="Arial"/>
          <w:b/>
          <w:sz w:val="24"/>
        </w:rPr>
      </w:pPr>
      <w:r w:rsidRPr="00C744CE">
        <w:rPr>
          <w:rFonts w:ascii="Arial" w:hAnsi="Arial" w:cs="Arial"/>
          <w:b/>
          <w:sz w:val="24"/>
        </w:rPr>
        <w:t>4</w:t>
      </w:r>
      <w:r w:rsidR="00745447">
        <w:rPr>
          <w:rFonts w:ascii="Arial" w:hAnsi="Arial" w:cs="Arial"/>
          <w:b/>
          <w:sz w:val="24"/>
        </w:rPr>
        <w:t>.</w:t>
      </w:r>
      <w:r w:rsidR="00745447">
        <w:rPr>
          <w:rFonts w:ascii="Arial" w:hAnsi="Arial" w:cs="Arial"/>
          <w:b/>
          <w:sz w:val="24"/>
        </w:rPr>
        <w:tab/>
        <w:t>CENA DÍLA</w:t>
      </w:r>
    </w:p>
    <w:p w:rsidR="00D27DEC" w:rsidRPr="00C744CE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4"/>
        </w:rPr>
      </w:pPr>
    </w:p>
    <w:p w:rsidR="00D27DEC" w:rsidRPr="00745447" w:rsidRDefault="00D27DEC" w:rsidP="00D27DEC">
      <w:pPr>
        <w:numPr>
          <w:ilvl w:val="1"/>
          <w:numId w:val="2"/>
        </w:num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45447">
        <w:rPr>
          <w:rFonts w:ascii="Arial" w:hAnsi="Arial" w:cs="Arial"/>
          <w:sz w:val="22"/>
          <w:szCs w:val="22"/>
        </w:rPr>
        <w:t xml:space="preserve">Cena </w:t>
      </w:r>
      <w:r w:rsidR="00745447">
        <w:rPr>
          <w:rFonts w:ascii="Arial" w:hAnsi="Arial" w:cs="Arial"/>
          <w:sz w:val="22"/>
          <w:szCs w:val="22"/>
        </w:rPr>
        <w:t>díla</w:t>
      </w:r>
      <w:r w:rsidRPr="00745447">
        <w:rPr>
          <w:rFonts w:ascii="Arial" w:hAnsi="Arial" w:cs="Arial"/>
          <w:sz w:val="22"/>
          <w:szCs w:val="22"/>
        </w:rPr>
        <w:t xml:space="preserve"> je stanovena dohodou smluvní</w:t>
      </w:r>
      <w:r w:rsidR="00745447">
        <w:rPr>
          <w:rFonts w:ascii="Arial" w:hAnsi="Arial" w:cs="Arial"/>
          <w:sz w:val="22"/>
          <w:szCs w:val="22"/>
        </w:rPr>
        <w:t>ch stran (smluvní cena) dle zákona</w:t>
      </w:r>
      <w:r w:rsidRPr="00745447">
        <w:rPr>
          <w:rFonts w:ascii="Arial" w:hAnsi="Arial" w:cs="Arial"/>
          <w:sz w:val="22"/>
          <w:szCs w:val="22"/>
        </w:rPr>
        <w:t xml:space="preserve"> č.</w:t>
      </w:r>
      <w:r w:rsidR="00745447">
        <w:rPr>
          <w:rFonts w:ascii="Arial" w:hAnsi="Arial" w:cs="Arial"/>
          <w:sz w:val="22"/>
          <w:szCs w:val="22"/>
        </w:rPr>
        <w:t> </w:t>
      </w:r>
      <w:r w:rsidRPr="00745447">
        <w:rPr>
          <w:rFonts w:ascii="Arial" w:hAnsi="Arial" w:cs="Arial"/>
          <w:sz w:val="22"/>
          <w:szCs w:val="22"/>
        </w:rPr>
        <w:t>526/1990</w:t>
      </w:r>
      <w:r w:rsidR="00745447">
        <w:rPr>
          <w:rFonts w:ascii="Arial" w:hAnsi="Arial" w:cs="Arial"/>
          <w:sz w:val="22"/>
          <w:szCs w:val="22"/>
        </w:rPr>
        <w:t> </w:t>
      </w:r>
      <w:r w:rsidRPr="00745447">
        <w:rPr>
          <w:rFonts w:ascii="Arial" w:hAnsi="Arial" w:cs="Arial"/>
          <w:sz w:val="22"/>
          <w:szCs w:val="22"/>
        </w:rPr>
        <w:t>Sb. v platném znění v příloze č. 2</w:t>
      </w:r>
      <w:r w:rsidR="00745447" w:rsidRPr="00745447">
        <w:rPr>
          <w:rFonts w:ascii="Arial" w:hAnsi="Arial" w:cs="Arial"/>
          <w:sz w:val="22"/>
          <w:szCs w:val="22"/>
        </w:rPr>
        <w:t xml:space="preserve"> </w:t>
      </w:r>
      <w:proofErr w:type="gramStart"/>
      <w:r w:rsidR="00745447" w:rsidRPr="00745447">
        <w:rPr>
          <w:rFonts w:ascii="Arial" w:hAnsi="Arial" w:cs="Arial"/>
          <w:sz w:val="22"/>
          <w:szCs w:val="22"/>
        </w:rPr>
        <w:t>této</w:t>
      </w:r>
      <w:proofErr w:type="gramEnd"/>
      <w:r w:rsidR="00745447" w:rsidRPr="00745447">
        <w:rPr>
          <w:rFonts w:ascii="Arial" w:hAnsi="Arial" w:cs="Arial"/>
          <w:sz w:val="22"/>
          <w:szCs w:val="22"/>
        </w:rPr>
        <w:t xml:space="preserve"> smlouvy</w:t>
      </w:r>
      <w:r w:rsidRPr="00745447">
        <w:rPr>
          <w:rFonts w:ascii="Arial" w:hAnsi="Arial" w:cs="Arial"/>
          <w:sz w:val="22"/>
          <w:szCs w:val="22"/>
        </w:rPr>
        <w:t xml:space="preserve">. </w:t>
      </w:r>
      <w:r w:rsidR="00745447">
        <w:rPr>
          <w:rFonts w:ascii="Arial" w:hAnsi="Arial" w:cs="Arial"/>
          <w:sz w:val="22"/>
          <w:szCs w:val="22"/>
        </w:rPr>
        <w:t>K cenám uvedeným v této příloze bude vždy připočtena aktuální DPH.</w:t>
      </w:r>
    </w:p>
    <w:p w:rsidR="00D27DEC" w:rsidRPr="00745447" w:rsidRDefault="00D27DEC" w:rsidP="00D27DEC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D27DEC" w:rsidRPr="00745447" w:rsidRDefault="00745447" w:rsidP="007D7BC4">
      <w:pPr>
        <w:numPr>
          <w:ilvl w:val="1"/>
          <w:numId w:val="2"/>
        </w:num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Ceny </w:t>
      </w:r>
      <w:r w:rsidRPr="00745447">
        <w:rPr>
          <w:rFonts w:ascii="Arial" w:hAnsi="Arial" w:cs="Arial"/>
          <w:sz w:val="22"/>
          <w:szCs w:val="22"/>
        </w:rPr>
        <w:t xml:space="preserve">uvedené v příloze č. 2 </w:t>
      </w:r>
      <w:proofErr w:type="gramStart"/>
      <w:r w:rsidRPr="00745447">
        <w:rPr>
          <w:rFonts w:ascii="Arial" w:hAnsi="Arial" w:cs="Arial"/>
          <w:sz w:val="22"/>
          <w:szCs w:val="22"/>
        </w:rPr>
        <w:t>této</w:t>
      </w:r>
      <w:proofErr w:type="gramEnd"/>
      <w:r w:rsidRPr="00745447">
        <w:rPr>
          <w:rFonts w:ascii="Arial" w:hAnsi="Arial" w:cs="Arial"/>
          <w:sz w:val="22"/>
          <w:szCs w:val="22"/>
        </w:rPr>
        <w:t xml:space="preserve"> smlouvy </w:t>
      </w:r>
      <w:r>
        <w:rPr>
          <w:rFonts w:ascii="Arial" w:hAnsi="Arial" w:cs="Arial"/>
          <w:sz w:val="22"/>
          <w:szCs w:val="22"/>
        </w:rPr>
        <w:t>nezahrnují</w:t>
      </w:r>
      <w:r w:rsidR="00D27DEC" w:rsidRPr="00745447">
        <w:rPr>
          <w:rFonts w:ascii="Arial" w:hAnsi="Arial" w:cs="Arial"/>
          <w:sz w:val="22"/>
          <w:szCs w:val="22"/>
        </w:rPr>
        <w:t xml:space="preserve"> náhradní díly, materiál a chladivo a veškerý další materiál a věci, které</w:t>
      </w:r>
      <w:r w:rsidR="0092343E" w:rsidRPr="00745447">
        <w:rPr>
          <w:rFonts w:ascii="Arial" w:hAnsi="Arial" w:cs="Arial"/>
          <w:sz w:val="22"/>
          <w:szCs w:val="22"/>
        </w:rPr>
        <w:t xml:space="preserve"> zhotovitel </w:t>
      </w:r>
      <w:r w:rsidR="00580A38" w:rsidRPr="00745447">
        <w:rPr>
          <w:rFonts w:ascii="Arial" w:hAnsi="Arial" w:cs="Arial"/>
          <w:sz w:val="22"/>
          <w:szCs w:val="22"/>
        </w:rPr>
        <w:t xml:space="preserve">prokazatelně použil v rámci </w:t>
      </w:r>
      <w:r w:rsidR="00FB62C1" w:rsidRPr="00745447">
        <w:rPr>
          <w:rFonts w:ascii="Arial" w:hAnsi="Arial" w:cs="Arial"/>
          <w:sz w:val="22"/>
          <w:szCs w:val="22"/>
        </w:rPr>
        <w:t>provádění díla</w:t>
      </w:r>
      <w:r>
        <w:rPr>
          <w:rFonts w:ascii="Arial" w:hAnsi="Arial" w:cs="Arial"/>
          <w:sz w:val="22"/>
          <w:szCs w:val="22"/>
        </w:rPr>
        <w:t>. O toto plnění je zhotovitel oprávněn navýšit cenu díla a to m</w:t>
      </w:r>
      <w:r w:rsidR="00E40DF6" w:rsidRPr="00745447">
        <w:rPr>
          <w:rFonts w:ascii="Arial" w:hAnsi="Arial" w:cs="Arial"/>
          <w:sz w:val="22"/>
          <w:szCs w:val="22"/>
        </w:rPr>
        <w:t xml:space="preserve">aximálně </w:t>
      </w:r>
      <w:r>
        <w:rPr>
          <w:rFonts w:ascii="Arial" w:hAnsi="Arial" w:cs="Arial"/>
          <w:sz w:val="22"/>
          <w:szCs w:val="22"/>
        </w:rPr>
        <w:t xml:space="preserve">v částce v místě a čase obvyklé. </w:t>
      </w:r>
    </w:p>
    <w:p w:rsidR="00D27DEC" w:rsidRPr="00745447" w:rsidRDefault="00D27DEC" w:rsidP="00D27DEC">
      <w:pPr>
        <w:tabs>
          <w:tab w:val="num" w:pos="-2977"/>
          <w:tab w:val="num" w:pos="567"/>
          <w:tab w:val="right" w:pos="1418"/>
        </w:tabs>
        <w:ind w:left="1134" w:hanging="1134"/>
        <w:jc w:val="both"/>
        <w:rPr>
          <w:rFonts w:ascii="Arial" w:hAnsi="Arial" w:cs="Arial"/>
          <w:sz w:val="22"/>
          <w:szCs w:val="22"/>
        </w:rPr>
      </w:pPr>
    </w:p>
    <w:p w:rsidR="00AA4558" w:rsidRPr="00AA4558" w:rsidRDefault="00AA4558" w:rsidP="00AA4558">
      <w:pPr>
        <w:numPr>
          <w:ilvl w:val="1"/>
          <w:numId w:val="2"/>
        </w:numPr>
        <w:tabs>
          <w:tab w:val="num" w:pos="-2977"/>
        </w:tabs>
        <w:ind w:left="567" w:hanging="567"/>
        <w:jc w:val="both"/>
        <w:rPr>
          <w:ins w:id="1" w:author="Tlustoš Petr Mgr." w:date="2024-05-02T10:08:00Z"/>
          <w:rFonts w:ascii="Arial" w:hAnsi="Arial" w:cs="Arial"/>
          <w:sz w:val="22"/>
          <w:szCs w:val="22"/>
        </w:rPr>
      </w:pPr>
      <w:ins w:id="2" w:author="Tlustoš Petr Mgr." w:date="2024-05-02T10:08:00Z">
        <w:r w:rsidRPr="00AA4558">
          <w:rPr>
            <w:rFonts w:ascii="Arial" w:hAnsi="Arial" w:cs="Arial"/>
            <w:sz w:val="22"/>
            <w:szCs w:val="22"/>
          </w:rPr>
          <w:t xml:space="preserve">Cena díla či jeho části bude uhrazena formou bezhotovostního převodu </w:t>
        </w:r>
      </w:ins>
      <w:ins w:id="3" w:author="Tlustoš Petr Mgr." w:date="2024-05-02T10:10:00Z">
        <w:r w:rsidRPr="00AA4558">
          <w:rPr>
            <w:rFonts w:ascii="Arial" w:hAnsi="Arial" w:cs="Arial"/>
            <w:sz w:val="22"/>
            <w:szCs w:val="22"/>
          </w:rPr>
          <w:t xml:space="preserve">na účet prodávajícího, který je správcem daně (finančním úřadem) zveřejněn způsobem umožňujícím dálkový přístup ve smyslu ustanovení § 109 odst. 2 písm. c) zákona č. 235/2004 Sb., o dani z přidané hodnoty, ve znění pozdějších předpisů (dále jen „zákon o DPH“), a to </w:t>
        </w:r>
      </w:ins>
      <w:ins w:id="4" w:author="Tlustoš Petr Mgr." w:date="2024-05-02T10:08:00Z">
        <w:r w:rsidRPr="00AA4558">
          <w:rPr>
            <w:rFonts w:ascii="Arial" w:hAnsi="Arial" w:cs="Arial"/>
            <w:sz w:val="22"/>
            <w:szCs w:val="22"/>
          </w:rPr>
          <w:t xml:space="preserve">na základě faktury vystavené </w:t>
        </w:r>
      </w:ins>
      <w:ins w:id="5" w:author="Tlustoš Petr Mgr." w:date="2024-05-02T10:10:00Z">
        <w:r w:rsidRPr="00AA4558">
          <w:rPr>
            <w:rFonts w:ascii="Arial" w:hAnsi="Arial" w:cs="Arial"/>
            <w:sz w:val="22"/>
            <w:szCs w:val="22"/>
          </w:rPr>
          <w:t xml:space="preserve">zhotovitelem </w:t>
        </w:r>
      </w:ins>
      <w:ins w:id="6" w:author="Tlustoš Petr Mgr." w:date="2024-05-02T10:08:00Z">
        <w:r w:rsidRPr="00AA4558">
          <w:rPr>
            <w:rFonts w:ascii="Arial" w:hAnsi="Arial" w:cs="Arial"/>
            <w:sz w:val="22"/>
            <w:szCs w:val="22"/>
          </w:rPr>
          <w:t xml:space="preserve">po řádném </w:t>
        </w:r>
      </w:ins>
      <w:ins w:id="7" w:author="Tlustoš Petr Mgr." w:date="2024-05-02T10:09:00Z">
        <w:r w:rsidRPr="00AA4558">
          <w:rPr>
            <w:rFonts w:ascii="Arial" w:hAnsi="Arial" w:cs="Arial"/>
            <w:sz w:val="22"/>
            <w:szCs w:val="22"/>
          </w:rPr>
          <w:t>provedení jakékoliv části díla (preventivní prohlídka či servis)</w:t>
        </w:r>
      </w:ins>
      <w:ins w:id="8" w:author="Tlustoš Petr Mgr." w:date="2024-05-02T10:08:00Z">
        <w:r w:rsidRPr="00AA4558">
          <w:rPr>
            <w:rFonts w:ascii="Arial" w:hAnsi="Arial" w:cs="Arial"/>
            <w:sz w:val="22"/>
            <w:szCs w:val="22"/>
          </w:rPr>
          <w:t>. Splatnost faktury je dohodou smluvních stran stanovena na 30 dní ode dne prokazatelného doručení faktury prodávajícímu.</w:t>
        </w:r>
      </w:ins>
    </w:p>
    <w:p w:rsidR="00D27DEC" w:rsidRPr="00C744CE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4"/>
        </w:rPr>
      </w:pPr>
    </w:p>
    <w:p w:rsidR="00D27DEC" w:rsidRPr="00C744CE" w:rsidRDefault="005C3FF2" w:rsidP="003D4814">
      <w:pPr>
        <w:tabs>
          <w:tab w:val="num" w:pos="-2977"/>
          <w:tab w:val="left" w:pos="426"/>
        </w:tabs>
        <w:ind w:left="567" w:hanging="567"/>
        <w:jc w:val="center"/>
        <w:rPr>
          <w:rFonts w:ascii="Arial" w:hAnsi="Arial" w:cs="Arial"/>
          <w:b/>
          <w:sz w:val="24"/>
        </w:rPr>
      </w:pPr>
      <w:r w:rsidRPr="00C744CE">
        <w:rPr>
          <w:rFonts w:ascii="Arial" w:hAnsi="Arial" w:cs="Arial"/>
          <w:b/>
          <w:sz w:val="24"/>
        </w:rPr>
        <w:t>5</w:t>
      </w:r>
      <w:r w:rsidR="00D27DEC" w:rsidRPr="00C744CE">
        <w:rPr>
          <w:rFonts w:ascii="Arial" w:hAnsi="Arial" w:cs="Arial"/>
          <w:b/>
          <w:sz w:val="24"/>
        </w:rPr>
        <w:t>.</w:t>
      </w:r>
      <w:r w:rsidR="00D27DEC" w:rsidRPr="00C744CE">
        <w:rPr>
          <w:rFonts w:ascii="Arial" w:hAnsi="Arial" w:cs="Arial"/>
          <w:b/>
          <w:sz w:val="24"/>
        </w:rPr>
        <w:tab/>
        <w:t>POVINNOSTI SMLUVNÍCH STRAN</w:t>
      </w:r>
    </w:p>
    <w:p w:rsidR="00D27DEC" w:rsidRPr="00C744CE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4"/>
        </w:rPr>
      </w:pPr>
    </w:p>
    <w:p w:rsidR="00D27DEC" w:rsidRPr="003D4814" w:rsidRDefault="005C3FF2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3D4814">
        <w:rPr>
          <w:rFonts w:ascii="Arial" w:hAnsi="Arial" w:cs="Arial"/>
          <w:sz w:val="22"/>
          <w:szCs w:val="22"/>
        </w:rPr>
        <w:t>5</w:t>
      </w:r>
      <w:r w:rsidR="00D27DEC" w:rsidRPr="003D4814">
        <w:rPr>
          <w:rFonts w:ascii="Arial" w:hAnsi="Arial" w:cs="Arial"/>
          <w:sz w:val="22"/>
          <w:szCs w:val="22"/>
        </w:rPr>
        <w:t>.1</w:t>
      </w:r>
      <w:r w:rsidR="00D27DEC" w:rsidRPr="003D4814">
        <w:rPr>
          <w:rFonts w:ascii="Arial" w:hAnsi="Arial" w:cs="Arial"/>
          <w:sz w:val="22"/>
          <w:szCs w:val="22"/>
        </w:rPr>
        <w:tab/>
      </w:r>
      <w:r w:rsidR="007C0F13" w:rsidRPr="003D4814">
        <w:rPr>
          <w:rFonts w:ascii="Arial" w:hAnsi="Arial" w:cs="Arial"/>
          <w:sz w:val="22"/>
          <w:szCs w:val="22"/>
        </w:rPr>
        <w:t>Objednatel se zavazuje</w:t>
      </w:r>
    </w:p>
    <w:p w:rsidR="00D27DEC" w:rsidRPr="003D4814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3D4814">
        <w:rPr>
          <w:rFonts w:ascii="Arial" w:hAnsi="Arial" w:cs="Arial"/>
          <w:sz w:val="22"/>
          <w:szCs w:val="22"/>
        </w:rPr>
        <w:tab/>
        <w:t>- obsluhu klimatizačních zařízení svěřit pouze osobám odborně vyškoleným a splňujícím podmínky podle platných předpisů a norem</w:t>
      </w:r>
    </w:p>
    <w:p w:rsidR="00D27DEC" w:rsidRPr="003D4814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3D4814">
        <w:rPr>
          <w:rFonts w:ascii="Arial" w:hAnsi="Arial" w:cs="Arial"/>
          <w:sz w:val="22"/>
          <w:szCs w:val="22"/>
        </w:rPr>
        <w:tab/>
        <w:t>- zajistit vstup zaměstnancům zhotovitele do místa předmětu plnění smlouvy</w:t>
      </w:r>
    </w:p>
    <w:p w:rsidR="00D27DEC" w:rsidRPr="003D4814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3D4814">
        <w:rPr>
          <w:rFonts w:ascii="Arial" w:hAnsi="Arial" w:cs="Arial"/>
          <w:sz w:val="22"/>
          <w:szCs w:val="22"/>
        </w:rPr>
        <w:tab/>
        <w:t>- zpřístupnit informace, které jsou nezbytné pro zhotovitele z hlediska plnění smlouvy, zejména postup při vstupu do budovy, přístupovou trasu k místu plnění smlouvy, vnitřní protipožární předpisy a bezpečnost a ochrana zdraví při práci</w:t>
      </w:r>
      <w:r w:rsidR="006B4FDF" w:rsidRPr="003D4814">
        <w:rPr>
          <w:rFonts w:ascii="Arial" w:hAnsi="Arial" w:cs="Arial"/>
          <w:sz w:val="22"/>
          <w:szCs w:val="22"/>
        </w:rPr>
        <w:t>.</w:t>
      </w:r>
    </w:p>
    <w:p w:rsidR="00D27DEC" w:rsidRPr="003D4814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D27DEC" w:rsidRPr="003D4814" w:rsidRDefault="005C3FF2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3D4814">
        <w:rPr>
          <w:rFonts w:ascii="Arial" w:hAnsi="Arial" w:cs="Arial"/>
          <w:sz w:val="22"/>
          <w:szCs w:val="22"/>
        </w:rPr>
        <w:t>5</w:t>
      </w:r>
      <w:r w:rsidR="00D27DEC" w:rsidRPr="003D4814">
        <w:rPr>
          <w:rFonts w:ascii="Arial" w:hAnsi="Arial" w:cs="Arial"/>
          <w:sz w:val="22"/>
          <w:szCs w:val="22"/>
        </w:rPr>
        <w:t>.2</w:t>
      </w:r>
      <w:r w:rsidR="00D27DEC" w:rsidRPr="003D4814">
        <w:rPr>
          <w:rFonts w:ascii="Arial" w:hAnsi="Arial" w:cs="Arial"/>
          <w:sz w:val="22"/>
          <w:szCs w:val="22"/>
        </w:rPr>
        <w:tab/>
      </w:r>
      <w:r w:rsidR="007C0F13" w:rsidRPr="003D4814">
        <w:rPr>
          <w:rFonts w:ascii="Arial" w:hAnsi="Arial" w:cs="Arial"/>
          <w:sz w:val="22"/>
          <w:szCs w:val="22"/>
        </w:rPr>
        <w:t>Z</w:t>
      </w:r>
      <w:r w:rsidR="00D27DEC" w:rsidRPr="003D4814">
        <w:rPr>
          <w:rFonts w:ascii="Arial" w:hAnsi="Arial" w:cs="Arial"/>
          <w:sz w:val="22"/>
          <w:szCs w:val="22"/>
        </w:rPr>
        <w:t>hotovitel</w:t>
      </w:r>
    </w:p>
    <w:p w:rsidR="007C0F13" w:rsidRPr="003D4814" w:rsidRDefault="00D27DEC" w:rsidP="007C0F13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3D4814">
        <w:rPr>
          <w:rFonts w:ascii="Arial" w:hAnsi="Arial" w:cs="Arial"/>
          <w:sz w:val="22"/>
          <w:szCs w:val="22"/>
        </w:rPr>
        <w:tab/>
      </w:r>
      <w:r w:rsidR="007C0F13" w:rsidRPr="003D4814">
        <w:rPr>
          <w:rFonts w:ascii="Arial" w:hAnsi="Arial" w:cs="Arial"/>
          <w:sz w:val="22"/>
          <w:szCs w:val="22"/>
        </w:rPr>
        <w:t>- bude provádět předmět plnění v nejvyšší kvalitě, řádně a včas, správnou technologií a v plném souladu se všemi platnými českými normami, právními předpisy a technologickými aj. předpisy, souvisejícími s klimatizačním řízením.</w:t>
      </w:r>
    </w:p>
    <w:p w:rsidR="00D27DEC" w:rsidRPr="003D4814" w:rsidRDefault="007C0F13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3D4814">
        <w:rPr>
          <w:rFonts w:ascii="Arial" w:hAnsi="Arial" w:cs="Arial"/>
          <w:sz w:val="22"/>
          <w:szCs w:val="22"/>
        </w:rPr>
        <w:tab/>
      </w:r>
      <w:r w:rsidR="00D27DEC" w:rsidRPr="003D4814">
        <w:rPr>
          <w:rFonts w:ascii="Arial" w:hAnsi="Arial" w:cs="Arial"/>
          <w:sz w:val="22"/>
          <w:szCs w:val="22"/>
        </w:rPr>
        <w:t>- zajistí proškolení svých zaměstnanců s bezpečnostními předpisy v místě plnění smlouvy a bere na vědomí zodpovědnost za škody způsobené nedodržením bezpečnostních předpisů a nařízení jak obecně platných tak vydaných objednavatelem</w:t>
      </w:r>
    </w:p>
    <w:p w:rsidR="00FB62C1" w:rsidRPr="003D4814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3D4814">
        <w:rPr>
          <w:rFonts w:ascii="Arial" w:hAnsi="Arial" w:cs="Arial"/>
          <w:sz w:val="22"/>
          <w:szCs w:val="22"/>
        </w:rPr>
        <w:lastRenderedPageBreak/>
        <w:tab/>
        <w:t>- bere zodpovědnost za způsobení škody objednavateli v případě, že plnění předmětu smlouvy svěří třetí osobě</w:t>
      </w:r>
      <w:r w:rsidR="00FB62C1" w:rsidRPr="003D4814">
        <w:rPr>
          <w:rFonts w:ascii="Arial" w:hAnsi="Arial" w:cs="Arial"/>
          <w:sz w:val="22"/>
          <w:szCs w:val="22"/>
        </w:rPr>
        <w:t>,</w:t>
      </w:r>
    </w:p>
    <w:p w:rsidR="00FB62C1" w:rsidRPr="00AA4558" w:rsidRDefault="00FB62C1" w:rsidP="00C744CE">
      <w:pPr>
        <w:ind w:left="567"/>
        <w:jc w:val="both"/>
        <w:rPr>
          <w:rFonts w:ascii="Arial" w:hAnsi="Arial" w:cs="Arial"/>
          <w:sz w:val="22"/>
          <w:szCs w:val="22"/>
        </w:rPr>
      </w:pPr>
      <w:r w:rsidRPr="003D4814">
        <w:rPr>
          <w:rFonts w:ascii="Arial" w:hAnsi="Arial" w:cs="Arial"/>
          <w:sz w:val="22"/>
          <w:szCs w:val="22"/>
        </w:rPr>
        <w:t xml:space="preserve">- bere na vědomí, že může být nad rámce této </w:t>
      </w:r>
      <w:r w:rsidRPr="00AA4558">
        <w:rPr>
          <w:rFonts w:ascii="Arial" w:hAnsi="Arial" w:cs="Arial"/>
          <w:sz w:val="22"/>
          <w:szCs w:val="22"/>
        </w:rPr>
        <w:t>smlouvy vyzván k provedení  opravy či úpravy zařízení, a to na základě objednávky, ve které bude vždy uvedeno:</w:t>
      </w:r>
    </w:p>
    <w:p w:rsidR="00FB62C1" w:rsidRPr="00AA4558" w:rsidRDefault="00FB62C1" w:rsidP="00C744CE">
      <w:pPr>
        <w:pStyle w:val="Odstavecseseznamem"/>
        <w:numPr>
          <w:ilvl w:val="0"/>
          <w:numId w:val="8"/>
        </w:numPr>
        <w:ind w:left="1134"/>
        <w:jc w:val="both"/>
        <w:rPr>
          <w:rFonts w:ascii="Arial" w:hAnsi="Arial" w:cs="Arial"/>
          <w:sz w:val="22"/>
          <w:szCs w:val="22"/>
        </w:rPr>
      </w:pPr>
      <w:r w:rsidRPr="00AA4558">
        <w:rPr>
          <w:rFonts w:ascii="Arial" w:hAnsi="Arial" w:cs="Arial"/>
          <w:sz w:val="22"/>
          <w:szCs w:val="22"/>
        </w:rPr>
        <w:t>název a popis místa plnění</w:t>
      </w:r>
      <w:r w:rsidR="00AA4558">
        <w:rPr>
          <w:rFonts w:ascii="Arial" w:hAnsi="Arial" w:cs="Arial"/>
          <w:sz w:val="22"/>
          <w:szCs w:val="22"/>
        </w:rPr>
        <w:t>,</w:t>
      </w:r>
    </w:p>
    <w:p w:rsidR="00FB62C1" w:rsidRPr="00AA4558" w:rsidRDefault="00FB62C1" w:rsidP="00AA4558">
      <w:pPr>
        <w:pStyle w:val="Odstavecseseznamem"/>
        <w:numPr>
          <w:ilvl w:val="0"/>
          <w:numId w:val="8"/>
        </w:numPr>
        <w:ind w:left="1134"/>
        <w:jc w:val="both"/>
        <w:rPr>
          <w:rFonts w:ascii="Arial" w:hAnsi="Arial" w:cs="Arial"/>
          <w:sz w:val="22"/>
          <w:szCs w:val="22"/>
        </w:rPr>
      </w:pPr>
      <w:r w:rsidRPr="00AA4558">
        <w:rPr>
          <w:rFonts w:ascii="Arial" w:hAnsi="Arial" w:cs="Arial"/>
          <w:sz w:val="22"/>
          <w:szCs w:val="22"/>
        </w:rPr>
        <w:t>typ zařízení a stručný popis závady</w:t>
      </w:r>
      <w:r w:rsidR="00AA4558">
        <w:rPr>
          <w:rFonts w:ascii="Arial" w:hAnsi="Arial" w:cs="Arial"/>
          <w:sz w:val="22"/>
          <w:szCs w:val="22"/>
        </w:rPr>
        <w:t>,</w:t>
      </w:r>
    </w:p>
    <w:p w:rsidR="00FB62C1" w:rsidRPr="00AA4558" w:rsidRDefault="00FB62C1" w:rsidP="00AA4558">
      <w:pPr>
        <w:pStyle w:val="Odstavecseseznamem"/>
        <w:numPr>
          <w:ilvl w:val="0"/>
          <w:numId w:val="8"/>
        </w:numPr>
        <w:ind w:left="1134"/>
        <w:jc w:val="both"/>
        <w:rPr>
          <w:rFonts w:ascii="Arial" w:hAnsi="Arial" w:cs="Arial"/>
          <w:sz w:val="22"/>
          <w:szCs w:val="22"/>
        </w:rPr>
      </w:pPr>
      <w:r w:rsidRPr="00AA4558">
        <w:rPr>
          <w:rFonts w:ascii="Arial" w:hAnsi="Arial" w:cs="Arial"/>
          <w:sz w:val="22"/>
          <w:szCs w:val="22"/>
        </w:rPr>
        <w:t>datum nahlášení</w:t>
      </w:r>
      <w:r w:rsidR="00AA4558">
        <w:rPr>
          <w:rFonts w:ascii="Arial" w:hAnsi="Arial" w:cs="Arial"/>
          <w:sz w:val="22"/>
          <w:szCs w:val="22"/>
        </w:rPr>
        <w:t>,</w:t>
      </w:r>
    </w:p>
    <w:p w:rsidR="00FB62C1" w:rsidRPr="00AA4558" w:rsidRDefault="00FB62C1" w:rsidP="00AA4558">
      <w:pPr>
        <w:pStyle w:val="Odstavecseseznamem"/>
        <w:numPr>
          <w:ilvl w:val="0"/>
          <w:numId w:val="8"/>
        </w:numPr>
        <w:ind w:left="1134"/>
        <w:jc w:val="both"/>
        <w:rPr>
          <w:rFonts w:ascii="Arial" w:hAnsi="Arial" w:cs="Arial"/>
          <w:sz w:val="22"/>
          <w:szCs w:val="22"/>
        </w:rPr>
      </w:pPr>
      <w:r w:rsidRPr="00AA4558">
        <w:rPr>
          <w:rFonts w:ascii="Arial" w:hAnsi="Arial" w:cs="Arial"/>
          <w:sz w:val="22"/>
          <w:szCs w:val="22"/>
        </w:rPr>
        <w:t>čas odeslání požadavku na službu</w:t>
      </w:r>
      <w:r w:rsidR="00AA4558">
        <w:rPr>
          <w:rFonts w:ascii="Arial" w:hAnsi="Arial" w:cs="Arial"/>
          <w:sz w:val="22"/>
          <w:szCs w:val="22"/>
        </w:rPr>
        <w:t>,</w:t>
      </w:r>
    </w:p>
    <w:p w:rsidR="00FB62C1" w:rsidRPr="00AA4558" w:rsidRDefault="00FB62C1" w:rsidP="00C744CE">
      <w:pPr>
        <w:pStyle w:val="Odstavecseseznamem"/>
        <w:numPr>
          <w:ilvl w:val="0"/>
          <w:numId w:val="8"/>
        </w:numPr>
        <w:ind w:left="1134"/>
        <w:jc w:val="both"/>
        <w:rPr>
          <w:rFonts w:ascii="Arial" w:hAnsi="Arial" w:cs="Arial"/>
          <w:sz w:val="22"/>
          <w:szCs w:val="22"/>
        </w:rPr>
      </w:pPr>
      <w:r w:rsidRPr="00AA4558">
        <w:rPr>
          <w:rFonts w:ascii="Arial" w:hAnsi="Arial" w:cs="Arial"/>
          <w:sz w:val="22"/>
          <w:szCs w:val="22"/>
        </w:rPr>
        <w:t>jméno oprávněné osoby, která servis objednává,</w:t>
      </w:r>
    </w:p>
    <w:p w:rsidR="00FB62C1" w:rsidRPr="00AA4558" w:rsidRDefault="00FB62C1" w:rsidP="00C744CE">
      <w:pPr>
        <w:pStyle w:val="Odstavecseseznamem"/>
        <w:numPr>
          <w:ilvl w:val="0"/>
          <w:numId w:val="8"/>
        </w:numPr>
        <w:ind w:left="1134"/>
        <w:jc w:val="both"/>
        <w:rPr>
          <w:rFonts w:ascii="Arial" w:hAnsi="Arial" w:cs="Arial"/>
          <w:sz w:val="22"/>
          <w:szCs w:val="22"/>
        </w:rPr>
      </w:pPr>
      <w:r w:rsidRPr="00AA4558">
        <w:rPr>
          <w:rFonts w:ascii="Arial" w:hAnsi="Arial" w:cs="Arial"/>
          <w:sz w:val="22"/>
          <w:szCs w:val="22"/>
        </w:rPr>
        <w:t>požadovaný termín nástupu opravy či úpravy</w:t>
      </w:r>
      <w:r w:rsidR="00AA4558">
        <w:rPr>
          <w:rFonts w:ascii="Arial" w:hAnsi="Arial" w:cs="Arial"/>
          <w:sz w:val="22"/>
          <w:szCs w:val="22"/>
        </w:rPr>
        <w:t>,</w:t>
      </w:r>
    </w:p>
    <w:p w:rsidR="00D27DEC" w:rsidRPr="00C744CE" w:rsidRDefault="00FB62C1" w:rsidP="00C744CE">
      <w:pPr>
        <w:pStyle w:val="Odstavecseseznamem"/>
        <w:numPr>
          <w:ilvl w:val="0"/>
          <w:numId w:val="8"/>
        </w:numPr>
        <w:ind w:left="1134"/>
        <w:jc w:val="both"/>
        <w:rPr>
          <w:rFonts w:ascii="Arial" w:hAnsi="Arial" w:cs="Arial"/>
          <w:sz w:val="24"/>
        </w:rPr>
      </w:pPr>
      <w:r w:rsidRPr="00AA4558">
        <w:rPr>
          <w:rFonts w:ascii="Arial" w:hAnsi="Arial" w:cs="Arial"/>
          <w:sz w:val="22"/>
          <w:szCs w:val="22"/>
        </w:rPr>
        <w:t>dobu, do kdy má být oprava či úprava provedena.</w:t>
      </w:r>
    </w:p>
    <w:p w:rsidR="00D27DEC" w:rsidRPr="00C744CE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4"/>
        </w:rPr>
      </w:pPr>
    </w:p>
    <w:p w:rsidR="00D27DEC" w:rsidRPr="00C744CE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4"/>
        </w:rPr>
      </w:pPr>
    </w:p>
    <w:p w:rsidR="00D27DEC" w:rsidRPr="00C744CE" w:rsidRDefault="005C3FF2" w:rsidP="00AA4558">
      <w:pPr>
        <w:tabs>
          <w:tab w:val="num" w:pos="-2977"/>
          <w:tab w:val="left" w:pos="426"/>
        </w:tabs>
        <w:ind w:left="567" w:hanging="567"/>
        <w:jc w:val="center"/>
        <w:rPr>
          <w:rFonts w:ascii="Arial" w:hAnsi="Arial" w:cs="Arial"/>
          <w:b/>
          <w:sz w:val="24"/>
        </w:rPr>
      </w:pPr>
      <w:r w:rsidRPr="00C744CE">
        <w:rPr>
          <w:rFonts w:ascii="Arial" w:hAnsi="Arial" w:cs="Arial"/>
          <w:b/>
          <w:sz w:val="24"/>
        </w:rPr>
        <w:t>6</w:t>
      </w:r>
      <w:r w:rsidR="00D27DEC" w:rsidRPr="00C744CE">
        <w:rPr>
          <w:rFonts w:ascii="Arial" w:hAnsi="Arial" w:cs="Arial"/>
          <w:b/>
          <w:sz w:val="24"/>
        </w:rPr>
        <w:t>.</w:t>
      </w:r>
      <w:r w:rsidR="00D27DEC" w:rsidRPr="00C744CE">
        <w:rPr>
          <w:rFonts w:ascii="Arial" w:hAnsi="Arial" w:cs="Arial"/>
          <w:b/>
          <w:sz w:val="24"/>
        </w:rPr>
        <w:tab/>
        <w:t>SANKCE</w:t>
      </w:r>
    </w:p>
    <w:p w:rsidR="00D27DEC" w:rsidRPr="00C744CE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4"/>
        </w:rPr>
      </w:pPr>
    </w:p>
    <w:p w:rsidR="00D27DEC" w:rsidRPr="00AA4558" w:rsidRDefault="005C3FF2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C744CE">
        <w:rPr>
          <w:rFonts w:ascii="Arial" w:hAnsi="Arial" w:cs="Arial"/>
          <w:sz w:val="24"/>
        </w:rPr>
        <w:t>6</w:t>
      </w:r>
      <w:r w:rsidR="00D27DEC" w:rsidRPr="00C744CE">
        <w:rPr>
          <w:rFonts w:ascii="Arial" w:hAnsi="Arial" w:cs="Arial"/>
          <w:sz w:val="24"/>
        </w:rPr>
        <w:t>.1</w:t>
      </w:r>
      <w:r w:rsidR="00D27DEC" w:rsidRPr="00C744CE">
        <w:rPr>
          <w:rFonts w:ascii="Arial" w:hAnsi="Arial" w:cs="Arial"/>
          <w:sz w:val="24"/>
        </w:rPr>
        <w:tab/>
      </w:r>
      <w:r w:rsidR="00D27DEC" w:rsidRPr="00AA4558">
        <w:rPr>
          <w:rFonts w:ascii="Arial" w:hAnsi="Arial" w:cs="Arial"/>
          <w:sz w:val="22"/>
          <w:szCs w:val="22"/>
        </w:rPr>
        <w:t>V případě, že objednavatel bude v prodlení s úhradou faktury, je povinen uhradit zhotoviteli úrok z prodlení ve výši 0,1% z ceny dlužné částky za každý den prodlení</w:t>
      </w:r>
      <w:r w:rsidR="006B4FDF" w:rsidRPr="00AA4558">
        <w:rPr>
          <w:rFonts w:ascii="Arial" w:hAnsi="Arial" w:cs="Arial"/>
          <w:sz w:val="22"/>
          <w:szCs w:val="22"/>
        </w:rPr>
        <w:t>.</w:t>
      </w:r>
    </w:p>
    <w:p w:rsidR="00D27DEC" w:rsidRPr="00AA4558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D27DEC" w:rsidRPr="00AA4558" w:rsidRDefault="005C3FF2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AA4558">
        <w:rPr>
          <w:rFonts w:ascii="Arial" w:hAnsi="Arial" w:cs="Arial"/>
          <w:sz w:val="22"/>
          <w:szCs w:val="22"/>
        </w:rPr>
        <w:t>6</w:t>
      </w:r>
      <w:r w:rsidR="00D27DEC" w:rsidRPr="00AA4558">
        <w:rPr>
          <w:rFonts w:ascii="Arial" w:hAnsi="Arial" w:cs="Arial"/>
          <w:sz w:val="22"/>
          <w:szCs w:val="22"/>
        </w:rPr>
        <w:t>.2</w:t>
      </w:r>
      <w:r w:rsidR="00D27DEC" w:rsidRPr="00AA4558">
        <w:rPr>
          <w:rFonts w:ascii="Arial" w:hAnsi="Arial" w:cs="Arial"/>
          <w:sz w:val="22"/>
          <w:szCs w:val="22"/>
        </w:rPr>
        <w:tab/>
        <w:t>V případě</w:t>
      </w:r>
      <w:r w:rsidRPr="00AA4558">
        <w:rPr>
          <w:rFonts w:ascii="Arial" w:hAnsi="Arial" w:cs="Arial"/>
          <w:sz w:val="22"/>
          <w:szCs w:val="22"/>
        </w:rPr>
        <w:t xml:space="preserve">, že zhotovitel opakovaně nesplní jakoukoliv smluvní povinnost v předepsané četnosti, je objednatel </w:t>
      </w:r>
      <w:r w:rsidR="00293BA7" w:rsidRPr="00AA4558">
        <w:rPr>
          <w:rFonts w:ascii="Arial" w:hAnsi="Arial" w:cs="Arial"/>
          <w:sz w:val="22"/>
          <w:szCs w:val="22"/>
        </w:rPr>
        <w:t xml:space="preserve">oprávněn </w:t>
      </w:r>
      <w:r w:rsidRPr="00AA4558">
        <w:rPr>
          <w:rFonts w:ascii="Arial" w:hAnsi="Arial" w:cs="Arial"/>
          <w:sz w:val="22"/>
          <w:szCs w:val="22"/>
        </w:rPr>
        <w:t>od smlouvy odstoupit</w:t>
      </w:r>
      <w:r w:rsidR="00D27DEC" w:rsidRPr="00AA4558">
        <w:rPr>
          <w:rFonts w:ascii="Arial" w:hAnsi="Arial" w:cs="Arial"/>
          <w:sz w:val="22"/>
          <w:szCs w:val="22"/>
        </w:rPr>
        <w:t>.</w:t>
      </w:r>
      <w:r w:rsidRPr="00AA4558">
        <w:rPr>
          <w:rFonts w:ascii="Arial" w:hAnsi="Arial" w:cs="Arial"/>
          <w:sz w:val="22"/>
          <w:szCs w:val="22"/>
        </w:rPr>
        <w:t xml:space="preserve"> Písemné odstoupení je povinen objednatel prokazatelně doručit zhotoviteli.</w:t>
      </w:r>
    </w:p>
    <w:p w:rsidR="00D27DEC" w:rsidRPr="00AA4558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D27DEC" w:rsidRPr="00AA4558" w:rsidRDefault="005C3FF2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AA4558">
        <w:rPr>
          <w:rFonts w:ascii="Arial" w:hAnsi="Arial" w:cs="Arial"/>
          <w:sz w:val="22"/>
          <w:szCs w:val="22"/>
        </w:rPr>
        <w:t>6</w:t>
      </w:r>
      <w:r w:rsidR="00D27DEC" w:rsidRPr="00AA4558">
        <w:rPr>
          <w:rFonts w:ascii="Arial" w:hAnsi="Arial" w:cs="Arial"/>
          <w:sz w:val="22"/>
          <w:szCs w:val="22"/>
        </w:rPr>
        <w:t>.3</w:t>
      </w:r>
      <w:r w:rsidR="00D27DEC" w:rsidRPr="00AA4558">
        <w:rPr>
          <w:rFonts w:ascii="Arial" w:hAnsi="Arial" w:cs="Arial"/>
          <w:sz w:val="22"/>
          <w:szCs w:val="22"/>
        </w:rPr>
        <w:tab/>
        <w:t>Zhotovitel neodpovídá za škodu, byla-li způsobena událostí vyšší moci, neoprávněným zásahem objednavatele a třetími osobami, které nejsou subdodavateli zhotovitele při zajišťování předmětu plnění smlouvy.</w:t>
      </w:r>
    </w:p>
    <w:p w:rsidR="00D27DEC" w:rsidRPr="00C744CE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4"/>
        </w:rPr>
      </w:pPr>
    </w:p>
    <w:p w:rsidR="00D27DEC" w:rsidRPr="00C744CE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4"/>
        </w:rPr>
      </w:pPr>
    </w:p>
    <w:p w:rsidR="00D27DEC" w:rsidRPr="00C744CE" w:rsidRDefault="005C3FF2" w:rsidP="003D4814">
      <w:pPr>
        <w:tabs>
          <w:tab w:val="num" w:pos="-2977"/>
          <w:tab w:val="left" w:pos="426"/>
        </w:tabs>
        <w:ind w:left="567" w:hanging="567"/>
        <w:jc w:val="center"/>
        <w:rPr>
          <w:rFonts w:ascii="Arial" w:hAnsi="Arial" w:cs="Arial"/>
          <w:b/>
          <w:sz w:val="24"/>
        </w:rPr>
      </w:pPr>
      <w:r w:rsidRPr="00C744CE">
        <w:rPr>
          <w:rFonts w:ascii="Arial" w:hAnsi="Arial" w:cs="Arial"/>
          <w:b/>
          <w:sz w:val="24"/>
        </w:rPr>
        <w:t>7</w:t>
      </w:r>
      <w:r w:rsidR="00D27DEC" w:rsidRPr="00C744CE">
        <w:rPr>
          <w:rFonts w:ascii="Arial" w:hAnsi="Arial" w:cs="Arial"/>
          <w:b/>
          <w:sz w:val="24"/>
        </w:rPr>
        <w:t>.</w:t>
      </w:r>
      <w:r w:rsidR="00D27DEC" w:rsidRPr="00C744CE">
        <w:rPr>
          <w:rFonts w:ascii="Arial" w:hAnsi="Arial" w:cs="Arial"/>
          <w:b/>
          <w:sz w:val="24"/>
        </w:rPr>
        <w:tab/>
        <w:t>OSTATNÍ UJEDNÁNÍ</w:t>
      </w:r>
    </w:p>
    <w:p w:rsidR="00D27DEC" w:rsidRPr="00C744CE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4"/>
        </w:rPr>
      </w:pPr>
    </w:p>
    <w:p w:rsidR="00D27DEC" w:rsidRPr="003D4814" w:rsidRDefault="00D27DEC" w:rsidP="00D27DEC">
      <w:pPr>
        <w:numPr>
          <w:ilvl w:val="1"/>
          <w:numId w:val="7"/>
        </w:numPr>
        <w:tabs>
          <w:tab w:val="clear" w:pos="360"/>
        </w:tabs>
        <w:ind w:left="567" w:hanging="709"/>
        <w:jc w:val="both"/>
        <w:rPr>
          <w:rFonts w:ascii="Arial" w:hAnsi="Arial" w:cs="Arial"/>
          <w:sz w:val="22"/>
          <w:szCs w:val="22"/>
        </w:rPr>
      </w:pPr>
      <w:r w:rsidRPr="003D4814">
        <w:rPr>
          <w:rFonts w:ascii="Arial" w:hAnsi="Arial" w:cs="Arial"/>
          <w:sz w:val="22"/>
          <w:szCs w:val="22"/>
        </w:rPr>
        <w:t>Tato smlouva a vztahy z ní vzniklé se řídí právním řádem České republiky, zejména ustanovení § 2586 a násl. občanského zákoníku. Smluvní strany se vynasnaží všechny sporné otázky, vznikající z této smlouvy, včetně takových, které se týkají její platnosti, řešit nejprve dohodou.</w:t>
      </w:r>
    </w:p>
    <w:p w:rsidR="00D27DEC" w:rsidRPr="00C744CE" w:rsidRDefault="00D27DEC" w:rsidP="00D27DEC">
      <w:pPr>
        <w:tabs>
          <w:tab w:val="num" w:pos="-2977"/>
        </w:tabs>
        <w:jc w:val="both"/>
        <w:rPr>
          <w:rFonts w:ascii="Arial" w:hAnsi="Arial" w:cs="Arial"/>
          <w:sz w:val="24"/>
        </w:rPr>
      </w:pPr>
    </w:p>
    <w:p w:rsidR="00D27DEC" w:rsidRPr="00C744CE" w:rsidRDefault="005C3FF2" w:rsidP="003D4814">
      <w:pPr>
        <w:tabs>
          <w:tab w:val="num" w:pos="-2977"/>
          <w:tab w:val="left" w:pos="426"/>
        </w:tabs>
        <w:ind w:left="567" w:hanging="567"/>
        <w:jc w:val="center"/>
        <w:rPr>
          <w:rFonts w:ascii="Arial" w:hAnsi="Arial" w:cs="Arial"/>
          <w:b/>
          <w:sz w:val="24"/>
        </w:rPr>
      </w:pPr>
      <w:r w:rsidRPr="00C744CE">
        <w:rPr>
          <w:rFonts w:ascii="Arial" w:hAnsi="Arial" w:cs="Arial"/>
          <w:b/>
          <w:sz w:val="24"/>
        </w:rPr>
        <w:t>8</w:t>
      </w:r>
      <w:r w:rsidR="00D27DEC" w:rsidRPr="00C744CE">
        <w:rPr>
          <w:rFonts w:ascii="Arial" w:hAnsi="Arial" w:cs="Arial"/>
          <w:b/>
          <w:sz w:val="24"/>
        </w:rPr>
        <w:t>.</w:t>
      </w:r>
      <w:r w:rsidR="00D27DEC" w:rsidRPr="00C744CE">
        <w:rPr>
          <w:rFonts w:ascii="Arial" w:hAnsi="Arial" w:cs="Arial"/>
          <w:b/>
          <w:sz w:val="24"/>
        </w:rPr>
        <w:tab/>
        <w:t>PLATNOST SMLOUVY</w:t>
      </w:r>
    </w:p>
    <w:p w:rsidR="00D27DEC" w:rsidRPr="00C744CE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4"/>
        </w:rPr>
      </w:pPr>
    </w:p>
    <w:p w:rsidR="00D27DEC" w:rsidRPr="003D4814" w:rsidRDefault="005C3FF2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3D4814">
        <w:rPr>
          <w:rFonts w:ascii="Arial" w:hAnsi="Arial" w:cs="Arial"/>
          <w:sz w:val="22"/>
          <w:szCs w:val="22"/>
        </w:rPr>
        <w:t>8</w:t>
      </w:r>
      <w:r w:rsidR="00D27DEC" w:rsidRPr="003D4814">
        <w:rPr>
          <w:rFonts w:ascii="Arial" w:hAnsi="Arial" w:cs="Arial"/>
          <w:sz w:val="22"/>
          <w:szCs w:val="22"/>
        </w:rPr>
        <w:t>.1</w:t>
      </w:r>
      <w:r w:rsidR="00D27DEC" w:rsidRPr="003D4814">
        <w:rPr>
          <w:rFonts w:ascii="Arial" w:hAnsi="Arial" w:cs="Arial"/>
          <w:sz w:val="22"/>
          <w:szCs w:val="22"/>
        </w:rPr>
        <w:tab/>
        <w:t>Tato smlouva se uzavírá na dobu neurčitou a nabývá platnosti a účinnosti dnem podpisu oprávněnými zástupci smluvních stran</w:t>
      </w:r>
      <w:r w:rsidR="003D4814" w:rsidRPr="003D4814">
        <w:rPr>
          <w:rFonts w:ascii="Arial" w:hAnsi="Arial" w:cs="Arial"/>
          <w:sz w:val="22"/>
          <w:szCs w:val="22"/>
        </w:rPr>
        <w:t>.</w:t>
      </w:r>
    </w:p>
    <w:p w:rsidR="003D4814" w:rsidRPr="003D4814" w:rsidRDefault="003D4814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D27DEC" w:rsidRPr="003D4814" w:rsidRDefault="005C3FF2" w:rsidP="005C3FF2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3D4814">
        <w:rPr>
          <w:rFonts w:ascii="Arial" w:hAnsi="Arial" w:cs="Arial"/>
          <w:sz w:val="22"/>
          <w:szCs w:val="22"/>
        </w:rPr>
        <w:t>8</w:t>
      </w:r>
      <w:r w:rsidR="00D27DEC" w:rsidRPr="003D4814">
        <w:rPr>
          <w:rFonts w:ascii="Arial" w:hAnsi="Arial" w:cs="Arial"/>
          <w:sz w:val="22"/>
          <w:szCs w:val="22"/>
        </w:rPr>
        <w:t>.2</w:t>
      </w:r>
      <w:r w:rsidR="00D27DEC" w:rsidRPr="003D4814">
        <w:rPr>
          <w:rFonts w:ascii="Arial" w:hAnsi="Arial" w:cs="Arial"/>
          <w:sz w:val="22"/>
          <w:szCs w:val="22"/>
        </w:rPr>
        <w:tab/>
      </w:r>
      <w:r w:rsidRPr="003D4814">
        <w:rPr>
          <w:rFonts w:ascii="Arial" w:hAnsi="Arial" w:cs="Arial"/>
          <w:sz w:val="22"/>
          <w:szCs w:val="22"/>
        </w:rPr>
        <w:t>Pl</w:t>
      </w:r>
      <w:r w:rsidR="00D33AF5" w:rsidRPr="003D4814">
        <w:rPr>
          <w:rFonts w:ascii="Arial" w:hAnsi="Arial" w:cs="Arial"/>
          <w:sz w:val="22"/>
          <w:szCs w:val="22"/>
        </w:rPr>
        <w:t>a</w:t>
      </w:r>
      <w:r w:rsidRPr="003D4814">
        <w:rPr>
          <w:rFonts w:ascii="Arial" w:hAnsi="Arial" w:cs="Arial"/>
          <w:sz w:val="22"/>
          <w:szCs w:val="22"/>
        </w:rPr>
        <w:t>tnost této smlouvy lze ukončit dohodou smluvních stran.</w:t>
      </w:r>
    </w:p>
    <w:p w:rsidR="00D27DEC" w:rsidRPr="003D4814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D27DEC" w:rsidRPr="003D4814" w:rsidRDefault="005C3FF2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3D4814">
        <w:rPr>
          <w:rFonts w:ascii="Arial" w:hAnsi="Arial" w:cs="Arial"/>
          <w:sz w:val="22"/>
          <w:szCs w:val="22"/>
        </w:rPr>
        <w:t>8</w:t>
      </w:r>
      <w:r w:rsidR="00D27DEC" w:rsidRPr="003D4814">
        <w:rPr>
          <w:rFonts w:ascii="Arial" w:hAnsi="Arial" w:cs="Arial"/>
          <w:sz w:val="22"/>
          <w:szCs w:val="22"/>
        </w:rPr>
        <w:t>.3</w:t>
      </w:r>
      <w:r w:rsidR="00D27DEC" w:rsidRPr="003D4814">
        <w:rPr>
          <w:rFonts w:ascii="Arial" w:hAnsi="Arial" w:cs="Arial"/>
          <w:sz w:val="22"/>
          <w:szCs w:val="22"/>
        </w:rPr>
        <w:tab/>
        <w:t>Smluvní strany mohou smlouvu vypovědět i bez uvedení důvodů s tříměsíční výpovědní lhůtou, která začne běžet od prvního dne následujícího měsíce po doručení písemné výpovědi druhé smluvní straně.</w:t>
      </w:r>
    </w:p>
    <w:p w:rsidR="00D27DEC" w:rsidRPr="003D4814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3D4814" w:rsidRDefault="005C3FF2" w:rsidP="003D4814">
      <w:pPr>
        <w:tabs>
          <w:tab w:val="num" w:pos="-2977"/>
        </w:tabs>
        <w:ind w:left="567" w:hanging="567"/>
        <w:jc w:val="both"/>
        <w:rPr>
          <w:rFonts w:ascii="Arial" w:hAnsi="Arial" w:cs="Arial"/>
          <w:sz w:val="24"/>
        </w:rPr>
      </w:pPr>
      <w:r w:rsidRPr="003D4814">
        <w:rPr>
          <w:rFonts w:ascii="Arial" w:hAnsi="Arial" w:cs="Arial"/>
          <w:sz w:val="22"/>
          <w:szCs w:val="22"/>
        </w:rPr>
        <w:t>8</w:t>
      </w:r>
      <w:r w:rsidR="00D27DEC" w:rsidRPr="003D4814">
        <w:rPr>
          <w:rFonts w:ascii="Arial" w:hAnsi="Arial" w:cs="Arial"/>
          <w:sz w:val="22"/>
          <w:szCs w:val="22"/>
        </w:rPr>
        <w:t>.4</w:t>
      </w:r>
      <w:r w:rsidR="00D27DEC" w:rsidRPr="003D4814">
        <w:rPr>
          <w:rFonts w:ascii="Arial" w:hAnsi="Arial" w:cs="Arial"/>
          <w:sz w:val="22"/>
          <w:szCs w:val="22"/>
        </w:rPr>
        <w:tab/>
        <w:t>Smluvní strany provedou finanční a věcné vypořádání nejpozději do 30 dnů po skončení platnosti smlouvy.</w:t>
      </w:r>
    </w:p>
    <w:p w:rsidR="003D4814" w:rsidRDefault="003D4814" w:rsidP="003D4814">
      <w:pPr>
        <w:tabs>
          <w:tab w:val="num" w:pos="-2977"/>
        </w:tabs>
        <w:ind w:left="567" w:hanging="567"/>
        <w:jc w:val="both"/>
        <w:rPr>
          <w:rFonts w:ascii="Arial" w:hAnsi="Arial" w:cs="Arial"/>
          <w:sz w:val="24"/>
        </w:rPr>
      </w:pPr>
    </w:p>
    <w:p w:rsidR="00D27DEC" w:rsidRPr="00C744CE" w:rsidRDefault="005C3FF2" w:rsidP="003D4814">
      <w:pPr>
        <w:tabs>
          <w:tab w:val="num" w:pos="-2977"/>
          <w:tab w:val="left" w:pos="426"/>
        </w:tabs>
        <w:ind w:left="567" w:hanging="567"/>
        <w:jc w:val="center"/>
        <w:rPr>
          <w:rFonts w:ascii="Arial" w:hAnsi="Arial" w:cs="Arial"/>
          <w:b/>
          <w:sz w:val="24"/>
        </w:rPr>
      </w:pPr>
      <w:r w:rsidRPr="00C744CE">
        <w:rPr>
          <w:rFonts w:ascii="Arial" w:hAnsi="Arial" w:cs="Arial"/>
          <w:b/>
          <w:sz w:val="24"/>
        </w:rPr>
        <w:t>9</w:t>
      </w:r>
      <w:r w:rsidR="00D27DEC" w:rsidRPr="00C744CE">
        <w:rPr>
          <w:rFonts w:ascii="Arial" w:hAnsi="Arial" w:cs="Arial"/>
          <w:b/>
          <w:sz w:val="24"/>
        </w:rPr>
        <w:t>.</w:t>
      </w:r>
      <w:r w:rsidR="00D27DEC" w:rsidRPr="00C744CE">
        <w:rPr>
          <w:rFonts w:ascii="Arial" w:hAnsi="Arial" w:cs="Arial"/>
          <w:b/>
          <w:sz w:val="24"/>
        </w:rPr>
        <w:tab/>
        <w:t>ZÁVĚREČNÁ USTANOVENÍ</w:t>
      </w:r>
    </w:p>
    <w:p w:rsidR="00D27DEC" w:rsidRPr="00C744CE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4"/>
        </w:rPr>
      </w:pPr>
    </w:p>
    <w:p w:rsidR="00D27DEC" w:rsidRPr="003D4814" w:rsidRDefault="005C3FF2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3D4814">
        <w:rPr>
          <w:rFonts w:ascii="Arial" w:hAnsi="Arial" w:cs="Arial"/>
          <w:sz w:val="22"/>
          <w:szCs w:val="22"/>
        </w:rPr>
        <w:t>9</w:t>
      </w:r>
      <w:r w:rsidR="00D27DEC" w:rsidRPr="003D4814">
        <w:rPr>
          <w:rFonts w:ascii="Arial" w:hAnsi="Arial" w:cs="Arial"/>
          <w:sz w:val="22"/>
          <w:szCs w:val="22"/>
        </w:rPr>
        <w:t>.1</w:t>
      </w:r>
      <w:r w:rsidR="00D27DEC" w:rsidRPr="003D4814">
        <w:rPr>
          <w:rFonts w:ascii="Arial" w:hAnsi="Arial" w:cs="Arial"/>
          <w:sz w:val="22"/>
          <w:szCs w:val="22"/>
        </w:rPr>
        <w:tab/>
        <w:t>Zhotovitel prohlašuje, že předmět plnění není vázán právy třetích subjektů a že je plně oprávněn tuto smlouvu s objednavatelem uzavřít. V opačném případě odpovídá za vyplývající důsledky v plném rozsahu.</w:t>
      </w:r>
    </w:p>
    <w:p w:rsidR="00D27DEC" w:rsidRPr="003D4814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D27DEC" w:rsidRPr="003D4814" w:rsidRDefault="005C3FF2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3D4814">
        <w:rPr>
          <w:rFonts w:ascii="Arial" w:hAnsi="Arial" w:cs="Arial"/>
          <w:sz w:val="22"/>
          <w:szCs w:val="22"/>
        </w:rPr>
        <w:t>9</w:t>
      </w:r>
      <w:r w:rsidR="00D27DEC" w:rsidRPr="003D4814">
        <w:rPr>
          <w:rFonts w:ascii="Arial" w:hAnsi="Arial" w:cs="Arial"/>
          <w:sz w:val="22"/>
          <w:szCs w:val="22"/>
        </w:rPr>
        <w:t>.2</w:t>
      </w:r>
      <w:r w:rsidR="00D27DEC" w:rsidRPr="003D4814">
        <w:rPr>
          <w:rFonts w:ascii="Arial" w:hAnsi="Arial" w:cs="Arial"/>
          <w:sz w:val="22"/>
          <w:szCs w:val="22"/>
        </w:rPr>
        <w:tab/>
        <w:t xml:space="preserve">Jakékoli změny nebo doplňky této smlouvy mohou být provedeny pouze na základě </w:t>
      </w:r>
      <w:r w:rsidR="006B4FDF" w:rsidRPr="003D4814">
        <w:rPr>
          <w:rFonts w:ascii="Arial" w:hAnsi="Arial" w:cs="Arial"/>
          <w:sz w:val="22"/>
          <w:szCs w:val="22"/>
        </w:rPr>
        <w:t> </w:t>
      </w:r>
      <w:r w:rsidR="00D27DEC" w:rsidRPr="003D4814">
        <w:rPr>
          <w:rFonts w:ascii="Arial" w:hAnsi="Arial" w:cs="Arial"/>
          <w:sz w:val="22"/>
          <w:szCs w:val="22"/>
        </w:rPr>
        <w:t>dohody smluvních stran, formou písemných dodatků k této smlouvě, a to v listinné i elektronické podobě</w:t>
      </w:r>
      <w:r w:rsidRPr="003D4814">
        <w:rPr>
          <w:rFonts w:ascii="Arial" w:hAnsi="Arial" w:cs="Arial"/>
          <w:sz w:val="22"/>
          <w:szCs w:val="22"/>
        </w:rPr>
        <w:t xml:space="preserve"> vyjma změny údajů uvedených v čl. 1</w:t>
      </w:r>
      <w:r w:rsidR="003D4814">
        <w:rPr>
          <w:rFonts w:ascii="Arial" w:hAnsi="Arial" w:cs="Arial"/>
          <w:sz w:val="22"/>
          <w:szCs w:val="22"/>
        </w:rPr>
        <w:t xml:space="preserve"> této smlouvy. T</w:t>
      </w:r>
      <w:r w:rsidRPr="003D4814">
        <w:rPr>
          <w:rFonts w:ascii="Arial" w:hAnsi="Arial" w:cs="Arial"/>
          <w:sz w:val="22"/>
          <w:szCs w:val="22"/>
        </w:rPr>
        <w:t>yto změny pouze příslušná smluvní strana písemně oznámí druhé smluvní straně.</w:t>
      </w:r>
    </w:p>
    <w:p w:rsidR="00D27DEC" w:rsidRPr="003D4814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D27DEC" w:rsidRPr="003D4814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3D4814">
        <w:rPr>
          <w:rFonts w:ascii="Arial" w:hAnsi="Arial" w:cs="Arial"/>
          <w:sz w:val="22"/>
          <w:szCs w:val="22"/>
        </w:rPr>
        <w:t>12.3</w:t>
      </w:r>
      <w:r w:rsidRPr="003D4814">
        <w:rPr>
          <w:rFonts w:ascii="Arial" w:hAnsi="Arial" w:cs="Arial"/>
          <w:sz w:val="22"/>
          <w:szCs w:val="22"/>
        </w:rPr>
        <w:tab/>
      </w:r>
      <w:r w:rsidR="00920D44" w:rsidRPr="00920D44">
        <w:rPr>
          <w:rFonts w:ascii="Arial" w:hAnsi="Arial" w:cs="Arial"/>
          <w:sz w:val="22"/>
          <w:szCs w:val="22"/>
        </w:rPr>
        <w:t>Smlouva nabývá platnosti dnem podpisu oprávněnými zástupci obou smluvních stran a účinnosti dnem uveřejnění v Registru smluv.</w:t>
      </w:r>
      <w:r w:rsidR="00920D44">
        <w:rPr>
          <w:rFonts w:ascii="Arial" w:hAnsi="Arial" w:cs="Arial"/>
        </w:rPr>
        <w:t xml:space="preserve"> </w:t>
      </w:r>
    </w:p>
    <w:p w:rsidR="00D27DEC" w:rsidRPr="003D4814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D27DEC" w:rsidRPr="00C744CE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4"/>
        </w:rPr>
      </w:pPr>
      <w:r w:rsidRPr="003D4814">
        <w:rPr>
          <w:rFonts w:ascii="Arial" w:hAnsi="Arial" w:cs="Arial"/>
          <w:sz w:val="22"/>
          <w:szCs w:val="22"/>
        </w:rPr>
        <w:t>12.5</w:t>
      </w:r>
      <w:r w:rsidRPr="003D4814">
        <w:rPr>
          <w:rFonts w:ascii="Arial" w:hAnsi="Arial" w:cs="Arial"/>
          <w:sz w:val="22"/>
          <w:szCs w:val="22"/>
        </w:rPr>
        <w:tab/>
        <w:t>Smluvní strany podpisem této smlouvy stvrzují, že ji uzavřely na základě pravé a</w:t>
      </w:r>
      <w:r w:rsidR="006B4FDF" w:rsidRPr="003D4814">
        <w:rPr>
          <w:rFonts w:ascii="Arial" w:hAnsi="Arial" w:cs="Arial"/>
          <w:sz w:val="22"/>
          <w:szCs w:val="22"/>
        </w:rPr>
        <w:t> </w:t>
      </w:r>
      <w:r w:rsidRPr="003D4814">
        <w:rPr>
          <w:rFonts w:ascii="Arial" w:hAnsi="Arial" w:cs="Arial"/>
          <w:sz w:val="22"/>
          <w:szCs w:val="22"/>
        </w:rPr>
        <w:t>svobodné vůle.</w:t>
      </w:r>
    </w:p>
    <w:p w:rsidR="00D27DEC" w:rsidRPr="00C744CE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4"/>
        </w:rPr>
      </w:pPr>
    </w:p>
    <w:p w:rsidR="00D27DEC" w:rsidRPr="00C744CE" w:rsidRDefault="00D27DEC" w:rsidP="00D27DEC">
      <w:pPr>
        <w:tabs>
          <w:tab w:val="left" w:pos="426"/>
        </w:tabs>
        <w:ind w:left="567" w:hanging="567"/>
        <w:jc w:val="both"/>
        <w:rPr>
          <w:rFonts w:ascii="Arial" w:hAnsi="Arial" w:cs="Arial"/>
          <w:b/>
          <w:sz w:val="24"/>
        </w:rPr>
      </w:pPr>
    </w:p>
    <w:p w:rsidR="00D27DEC" w:rsidRPr="00C744CE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4"/>
        </w:rPr>
      </w:pPr>
    </w:p>
    <w:p w:rsidR="00D27DEC" w:rsidRPr="00C744CE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4"/>
        </w:rPr>
      </w:pPr>
    </w:p>
    <w:p w:rsidR="00D27DEC" w:rsidRPr="00C744CE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4"/>
        </w:rPr>
      </w:pPr>
    </w:p>
    <w:p w:rsidR="00D27DEC" w:rsidRPr="00023F83" w:rsidRDefault="00023F83" w:rsidP="00D27DEC">
      <w:pPr>
        <w:tabs>
          <w:tab w:val="num" w:pos="-2977"/>
          <w:tab w:val="left" w:pos="5103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023F83">
        <w:rPr>
          <w:rFonts w:ascii="Arial" w:hAnsi="Arial" w:cs="Arial"/>
          <w:sz w:val="22"/>
          <w:szCs w:val="22"/>
        </w:rPr>
        <w:t xml:space="preserve">V Jihlavě dne </w:t>
      </w:r>
      <w:r w:rsidR="00D27DEC" w:rsidRPr="00023F83">
        <w:rPr>
          <w:rFonts w:ascii="Arial" w:hAnsi="Arial" w:cs="Arial"/>
          <w:sz w:val="22"/>
          <w:szCs w:val="22"/>
        </w:rPr>
        <w:t>............................</w:t>
      </w:r>
      <w:r w:rsidR="00D27DEC" w:rsidRPr="00023F83">
        <w:rPr>
          <w:rFonts w:ascii="Arial" w:hAnsi="Arial" w:cs="Arial"/>
          <w:sz w:val="22"/>
          <w:szCs w:val="22"/>
        </w:rPr>
        <w:tab/>
        <w:t xml:space="preserve">V </w:t>
      </w:r>
      <w:r w:rsidRPr="00023F83">
        <w:rPr>
          <w:rFonts w:ascii="Arial" w:hAnsi="Arial" w:cs="Arial"/>
          <w:sz w:val="22"/>
          <w:szCs w:val="22"/>
        </w:rPr>
        <w:t xml:space="preserve">……… dne </w:t>
      </w:r>
      <w:r w:rsidR="00D27DEC" w:rsidRPr="00023F83">
        <w:rPr>
          <w:rFonts w:ascii="Arial" w:hAnsi="Arial" w:cs="Arial"/>
          <w:sz w:val="22"/>
          <w:szCs w:val="22"/>
        </w:rPr>
        <w:t>................................</w:t>
      </w:r>
    </w:p>
    <w:p w:rsidR="00D27DEC" w:rsidRPr="00023F83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D27DEC" w:rsidRPr="00023F83" w:rsidRDefault="00D27DEC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3D4814" w:rsidRPr="00023F83" w:rsidRDefault="003D4814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3D4814" w:rsidRPr="00023F83" w:rsidRDefault="003D4814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3D4814" w:rsidRPr="00023F83" w:rsidRDefault="003D4814" w:rsidP="00D27DEC">
      <w:pPr>
        <w:tabs>
          <w:tab w:val="num" w:pos="-2977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023F83" w:rsidRDefault="00023F83" w:rsidP="00D27DEC">
      <w:pPr>
        <w:tabs>
          <w:tab w:val="num" w:pos="-2977"/>
          <w:tab w:val="left" w:pos="5103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023F83" w:rsidRDefault="00023F83" w:rsidP="00D27DEC">
      <w:pPr>
        <w:tabs>
          <w:tab w:val="num" w:pos="-2977"/>
          <w:tab w:val="left" w:pos="5103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…………………………………………….</w:t>
      </w:r>
      <w:r>
        <w:rPr>
          <w:rFonts w:ascii="Arial" w:hAnsi="Arial" w:cs="Arial"/>
          <w:sz w:val="22"/>
          <w:szCs w:val="22"/>
        </w:rPr>
        <w:tab/>
        <w:t>………………………………………..</w:t>
      </w:r>
    </w:p>
    <w:p w:rsidR="00D27DEC" w:rsidRPr="00023F83" w:rsidRDefault="00023F83" w:rsidP="00D27DEC">
      <w:pPr>
        <w:tabs>
          <w:tab w:val="num" w:pos="-2977"/>
          <w:tab w:val="left" w:pos="5103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z</w:t>
      </w:r>
      <w:r w:rsidR="00D27DEC" w:rsidRPr="00023F83">
        <w:rPr>
          <w:rFonts w:ascii="Arial" w:hAnsi="Arial" w:cs="Arial"/>
          <w:sz w:val="22"/>
          <w:szCs w:val="22"/>
        </w:rPr>
        <w:t>a objednavatele</w:t>
      </w:r>
      <w:r w:rsidR="00D27DEC" w:rsidRPr="00023F8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</w:t>
      </w:r>
      <w:r w:rsidR="00D27DEC" w:rsidRPr="00023F83">
        <w:rPr>
          <w:rFonts w:ascii="Arial" w:hAnsi="Arial" w:cs="Arial"/>
          <w:sz w:val="22"/>
          <w:szCs w:val="22"/>
        </w:rPr>
        <w:t>a zhotovitele</w:t>
      </w:r>
    </w:p>
    <w:p w:rsidR="00340724" w:rsidRPr="00023F83" w:rsidRDefault="00340724" w:rsidP="00340724">
      <w:pPr>
        <w:jc w:val="both"/>
        <w:rPr>
          <w:rFonts w:ascii="Arial" w:hAnsi="Arial" w:cs="Arial"/>
          <w:b/>
          <w:sz w:val="22"/>
          <w:szCs w:val="22"/>
        </w:rPr>
      </w:pPr>
      <w:r w:rsidRPr="00023F83">
        <w:rPr>
          <w:rFonts w:ascii="Arial" w:hAnsi="Arial" w:cs="Arial"/>
          <w:b/>
          <w:sz w:val="22"/>
          <w:szCs w:val="22"/>
        </w:rPr>
        <w:t>Mgr. Vítězslav Schrek, MBA</w:t>
      </w:r>
      <w:r w:rsidR="00023F83">
        <w:rPr>
          <w:rFonts w:ascii="Arial" w:hAnsi="Arial" w:cs="Arial"/>
          <w:b/>
          <w:sz w:val="22"/>
          <w:szCs w:val="22"/>
        </w:rPr>
        <w:tab/>
      </w:r>
      <w:r w:rsidR="00023F83">
        <w:rPr>
          <w:rFonts w:ascii="Arial" w:hAnsi="Arial" w:cs="Arial"/>
          <w:b/>
          <w:sz w:val="22"/>
          <w:szCs w:val="22"/>
        </w:rPr>
        <w:tab/>
      </w:r>
      <w:r w:rsidR="00023F83">
        <w:rPr>
          <w:rFonts w:ascii="Arial" w:hAnsi="Arial" w:cs="Arial"/>
          <w:b/>
          <w:sz w:val="22"/>
          <w:szCs w:val="22"/>
        </w:rPr>
        <w:tab/>
      </w:r>
      <w:r w:rsidR="00023F83">
        <w:rPr>
          <w:rFonts w:ascii="Arial" w:hAnsi="Arial" w:cs="Arial"/>
          <w:b/>
          <w:sz w:val="22"/>
          <w:szCs w:val="22"/>
        </w:rPr>
        <w:tab/>
      </w:r>
      <w:r w:rsidR="00023F83" w:rsidRPr="00C744CE">
        <w:rPr>
          <w:rFonts w:ascii="Arial" w:hAnsi="Arial" w:cs="Arial"/>
          <w:i/>
          <w:color w:val="FF0000"/>
          <w:sz w:val="22"/>
          <w:szCs w:val="22"/>
        </w:rPr>
        <w:t>doplní účastník řízení</w:t>
      </w:r>
    </w:p>
    <w:p w:rsidR="00C744CE" w:rsidRPr="00023F83" w:rsidRDefault="00023F83" w:rsidP="00023F8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340724" w:rsidRPr="00023F83">
        <w:rPr>
          <w:rFonts w:ascii="Arial" w:hAnsi="Arial" w:cs="Arial"/>
          <w:b/>
          <w:sz w:val="22"/>
          <w:szCs w:val="22"/>
        </w:rPr>
        <w:t>hejtman Kraje Vysočina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C744CE">
        <w:rPr>
          <w:rFonts w:ascii="Arial" w:hAnsi="Arial" w:cs="Arial"/>
          <w:i/>
          <w:color w:val="FF0000"/>
          <w:sz w:val="22"/>
          <w:szCs w:val="22"/>
        </w:rPr>
        <w:t>doplní účastník řízení</w:t>
      </w:r>
    </w:p>
    <w:p w:rsidR="00C744CE" w:rsidRDefault="00C744CE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C744CE" w:rsidRDefault="00C744CE" w:rsidP="003407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Příloha č. 1 Smlouvy</w:t>
      </w:r>
    </w:p>
    <w:p w:rsidR="00C744CE" w:rsidRDefault="00C744CE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340724" w:rsidRDefault="00C744CE" w:rsidP="003407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Příloha č. 2 Smlouvy</w:t>
      </w:r>
    </w:p>
    <w:p w:rsidR="00C744CE" w:rsidRPr="00C744CE" w:rsidRDefault="00C744CE" w:rsidP="00340724">
      <w:pPr>
        <w:jc w:val="both"/>
        <w:rPr>
          <w:rFonts w:ascii="Arial" w:hAnsi="Arial" w:cs="Arial"/>
          <w:sz w:val="24"/>
          <w:szCs w:val="24"/>
        </w:rPr>
      </w:pPr>
    </w:p>
    <w:p w:rsidR="009B6E03" w:rsidRDefault="00C57842"/>
    <w:sectPr w:rsidR="009B6E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842" w:rsidRDefault="00C57842" w:rsidP="00C744CE">
      <w:r>
        <w:separator/>
      </w:r>
    </w:p>
  </w:endnote>
  <w:endnote w:type="continuationSeparator" w:id="0">
    <w:p w:rsidR="00C57842" w:rsidRDefault="00C57842" w:rsidP="00C74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215950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920D44" w:rsidRDefault="00920D44" w:rsidP="00920D44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35B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35B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20D44" w:rsidRDefault="00920D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842" w:rsidRDefault="00C57842" w:rsidP="00C744CE">
      <w:r>
        <w:separator/>
      </w:r>
    </w:p>
  </w:footnote>
  <w:footnote w:type="continuationSeparator" w:id="0">
    <w:p w:rsidR="00C57842" w:rsidRDefault="00C57842" w:rsidP="00C74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4CE" w:rsidRDefault="00C744CE">
    <w:pPr>
      <w:pStyle w:val="Zhlav"/>
    </w:pPr>
    <w:r>
      <w:rPr>
        <w:noProof/>
      </w:rPr>
      <w:drawing>
        <wp:anchor distT="0" distB="0" distL="114300" distR="114300" simplePos="0" relativeHeight="251658240" behindDoc="1" locked="1" layoutInCell="1" allowOverlap="1" wp14:editId="73B26A9B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1695450" cy="638175"/>
          <wp:effectExtent l="0" t="0" r="0" b="9525"/>
          <wp:wrapTight wrapText="bothSides">
            <wp:wrapPolygon edited="0">
              <wp:start x="13591" y="1290"/>
              <wp:lineTo x="0" y="11606"/>
              <wp:lineTo x="0" y="19343"/>
              <wp:lineTo x="4126" y="21278"/>
              <wp:lineTo x="9708" y="21278"/>
              <wp:lineTo x="20872" y="19343"/>
              <wp:lineTo x="21357" y="3869"/>
              <wp:lineTo x="14804" y="1290"/>
              <wp:lineTo x="13591" y="1290"/>
            </wp:wrapPolygon>
          </wp:wrapTight>
          <wp:docPr id="1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8561D"/>
    <w:multiLevelType w:val="hybridMultilevel"/>
    <w:tmpl w:val="A790C726"/>
    <w:lvl w:ilvl="0" w:tplc="1E5CF9A4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2F9B"/>
    <w:multiLevelType w:val="multilevel"/>
    <w:tmpl w:val="0E30B82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" w15:restartNumberingAfterBreak="0">
    <w:nsid w:val="19D71516"/>
    <w:multiLevelType w:val="hybridMultilevel"/>
    <w:tmpl w:val="4EEE63B8"/>
    <w:lvl w:ilvl="0" w:tplc="DABE58DC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527380"/>
    <w:multiLevelType w:val="multilevel"/>
    <w:tmpl w:val="3080279C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79C1BAF"/>
    <w:multiLevelType w:val="multilevel"/>
    <w:tmpl w:val="272892B2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47728A7"/>
    <w:multiLevelType w:val="hybridMultilevel"/>
    <w:tmpl w:val="A4F24F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564B0"/>
    <w:multiLevelType w:val="hybridMultilevel"/>
    <w:tmpl w:val="1D7A113A"/>
    <w:lvl w:ilvl="0" w:tplc="C69019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762C40"/>
    <w:multiLevelType w:val="multilevel"/>
    <w:tmpl w:val="AFF613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7B64032B"/>
    <w:multiLevelType w:val="singleLevel"/>
    <w:tmpl w:val="832A57E6"/>
    <w:lvl w:ilvl="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5"/>
  </w:num>
  <w:num w:numId="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lustoš Petr Mgr.">
    <w15:presenceInfo w15:providerId="AD" w15:userId="S-1-5-21-2911291989-1281936650-3888358911-138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CFD"/>
    <w:rsid w:val="00023F83"/>
    <w:rsid w:val="000372BE"/>
    <w:rsid w:val="000D1907"/>
    <w:rsid w:val="00124910"/>
    <w:rsid w:val="00156A7C"/>
    <w:rsid w:val="001D230C"/>
    <w:rsid w:val="00293BA7"/>
    <w:rsid w:val="003266CC"/>
    <w:rsid w:val="00340724"/>
    <w:rsid w:val="003649B3"/>
    <w:rsid w:val="00365FF3"/>
    <w:rsid w:val="003B2E35"/>
    <w:rsid w:val="003C2AAF"/>
    <w:rsid w:val="003D4814"/>
    <w:rsid w:val="004B6B39"/>
    <w:rsid w:val="00542414"/>
    <w:rsid w:val="00580A38"/>
    <w:rsid w:val="005C3FF2"/>
    <w:rsid w:val="00647494"/>
    <w:rsid w:val="00681331"/>
    <w:rsid w:val="0068236E"/>
    <w:rsid w:val="00686FE3"/>
    <w:rsid w:val="006965DD"/>
    <w:rsid w:val="006B4FDF"/>
    <w:rsid w:val="00720ABF"/>
    <w:rsid w:val="00721CBE"/>
    <w:rsid w:val="00745447"/>
    <w:rsid w:val="007C0F13"/>
    <w:rsid w:val="008110DD"/>
    <w:rsid w:val="00824317"/>
    <w:rsid w:val="00920D44"/>
    <w:rsid w:val="0092343E"/>
    <w:rsid w:val="0099086D"/>
    <w:rsid w:val="00A119F8"/>
    <w:rsid w:val="00A535B2"/>
    <w:rsid w:val="00A548D0"/>
    <w:rsid w:val="00A704C0"/>
    <w:rsid w:val="00AA4558"/>
    <w:rsid w:val="00AB6711"/>
    <w:rsid w:val="00AE71E3"/>
    <w:rsid w:val="00B077C4"/>
    <w:rsid w:val="00B42A50"/>
    <w:rsid w:val="00BE289D"/>
    <w:rsid w:val="00C57842"/>
    <w:rsid w:val="00C744CE"/>
    <w:rsid w:val="00CB5C1E"/>
    <w:rsid w:val="00CD3026"/>
    <w:rsid w:val="00D27DEC"/>
    <w:rsid w:val="00D33AF5"/>
    <w:rsid w:val="00D74A9E"/>
    <w:rsid w:val="00E02CFD"/>
    <w:rsid w:val="00E40DF6"/>
    <w:rsid w:val="00E92603"/>
    <w:rsid w:val="00FB62C1"/>
    <w:rsid w:val="00FE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2EE2F2"/>
  <w15:chartTrackingRefBased/>
  <w15:docId w15:val="{2634F905-B012-42C1-930D-C02BC345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28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E28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E289D"/>
    <w:pPr>
      <w:keepNext/>
      <w:jc w:val="center"/>
      <w:outlineLvl w:val="1"/>
    </w:pPr>
    <w:rPr>
      <w:rFonts w:ascii="Arial" w:hAnsi="Arial" w:cs="Arial"/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E289D"/>
    <w:rPr>
      <w:rFonts w:ascii="Arial" w:eastAsia="Times New Roman" w:hAnsi="Arial" w:cs="Arial"/>
      <w:b/>
      <w:sz w:val="32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E289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BE289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D19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190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19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19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19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19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1907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744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44C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744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44CE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1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1144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Krpálková Ivana Bc.</dc:creator>
  <cp:keywords/>
  <dc:description/>
  <cp:lastModifiedBy>Tlustoš Petr Mgr.</cp:lastModifiedBy>
  <cp:revision>6</cp:revision>
  <dcterms:created xsi:type="dcterms:W3CDTF">2024-05-02T08:07:00Z</dcterms:created>
  <dcterms:modified xsi:type="dcterms:W3CDTF">2024-05-06T12:11:00Z</dcterms:modified>
</cp:coreProperties>
</file>